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FFFEB4" w14:textId="77777777" w:rsidR="00BC51B1" w:rsidRDefault="00A85BE7" w:rsidP="006220F1">
      <w:pPr>
        <w:pStyle w:val="Normal1"/>
        <w:spacing w:line="240" w:lineRule="auto"/>
        <w:outlineLvl w:val="0"/>
        <w:rPr>
          <w:b/>
          <w:sz w:val="24"/>
          <w:szCs w:val="24"/>
        </w:rPr>
      </w:pPr>
      <w:r>
        <w:rPr>
          <w:b/>
          <w:sz w:val="24"/>
          <w:szCs w:val="24"/>
        </w:rPr>
        <w:t xml:space="preserve">Title: </w:t>
      </w:r>
      <w:r w:rsidR="00BC51B1">
        <w:rPr>
          <w:b/>
          <w:sz w:val="24"/>
          <w:szCs w:val="24"/>
        </w:rPr>
        <w:t>Biosurveillance Surveillance</w:t>
      </w:r>
    </w:p>
    <w:p w14:paraId="1CDB2CB7" w14:textId="77777777" w:rsidR="00BC51B1" w:rsidRDefault="00BC51B1" w:rsidP="006220F1">
      <w:pPr>
        <w:pStyle w:val="Normal1"/>
        <w:spacing w:line="240" w:lineRule="auto"/>
        <w:outlineLvl w:val="0"/>
        <w:rPr>
          <w:b/>
          <w:sz w:val="24"/>
          <w:szCs w:val="24"/>
        </w:rPr>
      </w:pPr>
    </w:p>
    <w:p w14:paraId="1F4F1C7C" w14:textId="77777777" w:rsidR="00BC51B1" w:rsidRDefault="00A85BE7" w:rsidP="00A85BE7">
      <w:pPr>
        <w:pStyle w:val="Normal1"/>
        <w:tabs>
          <w:tab w:val="left" w:pos="720"/>
        </w:tabs>
        <w:spacing w:line="240" w:lineRule="auto"/>
        <w:ind w:left="1440" w:hanging="1440"/>
        <w:outlineLvl w:val="0"/>
        <w:rPr>
          <w:b/>
          <w:sz w:val="24"/>
          <w:szCs w:val="24"/>
        </w:rPr>
      </w:pPr>
      <w:r>
        <w:rPr>
          <w:b/>
          <w:sz w:val="24"/>
          <w:szCs w:val="24"/>
        </w:rPr>
        <w:t xml:space="preserve">Keywords: biosurveillance, infectious disease surveillance, disease detection, one health surveillance, </w:t>
      </w:r>
      <w:r w:rsidR="00AD2FA5">
        <w:rPr>
          <w:b/>
          <w:sz w:val="24"/>
          <w:szCs w:val="24"/>
        </w:rPr>
        <w:t xml:space="preserve">national </w:t>
      </w:r>
      <w:r>
        <w:rPr>
          <w:b/>
          <w:sz w:val="24"/>
          <w:szCs w:val="24"/>
        </w:rPr>
        <w:t xml:space="preserve">surveillance </w:t>
      </w:r>
      <w:r w:rsidR="00AD2FA5">
        <w:rPr>
          <w:b/>
          <w:sz w:val="24"/>
          <w:szCs w:val="24"/>
        </w:rPr>
        <w:t>capabilities</w:t>
      </w:r>
    </w:p>
    <w:p w14:paraId="390476C5" w14:textId="77777777" w:rsidR="00A85BE7" w:rsidRDefault="00A85BE7" w:rsidP="006220F1">
      <w:pPr>
        <w:pStyle w:val="Normal1"/>
        <w:spacing w:line="240" w:lineRule="auto"/>
        <w:outlineLvl w:val="0"/>
        <w:rPr>
          <w:b/>
          <w:sz w:val="24"/>
          <w:szCs w:val="24"/>
        </w:rPr>
      </w:pPr>
    </w:p>
    <w:p w14:paraId="7B4D4678" w14:textId="77777777" w:rsidR="00A85BE7" w:rsidRDefault="00A85BE7" w:rsidP="006220F1">
      <w:pPr>
        <w:pStyle w:val="Normal1"/>
        <w:spacing w:line="240" w:lineRule="auto"/>
        <w:outlineLvl w:val="0"/>
        <w:rPr>
          <w:b/>
          <w:sz w:val="24"/>
          <w:szCs w:val="24"/>
        </w:rPr>
      </w:pPr>
    </w:p>
    <w:p w14:paraId="5E9560CE" w14:textId="77777777" w:rsidR="00CF4B6B" w:rsidRPr="004115C3" w:rsidRDefault="00CF4B6B" w:rsidP="006220F1">
      <w:pPr>
        <w:pStyle w:val="Normal1"/>
        <w:spacing w:line="240" w:lineRule="auto"/>
        <w:outlineLvl w:val="0"/>
        <w:rPr>
          <w:b/>
          <w:sz w:val="24"/>
          <w:szCs w:val="24"/>
        </w:rPr>
      </w:pPr>
      <w:r w:rsidRPr="004115C3">
        <w:rPr>
          <w:b/>
          <w:sz w:val="24"/>
          <w:szCs w:val="24"/>
        </w:rPr>
        <w:t>ABSTRACT</w:t>
      </w:r>
    </w:p>
    <w:p w14:paraId="23AF9861" w14:textId="77777777" w:rsidR="007D4335" w:rsidRDefault="007D4335" w:rsidP="00222B54">
      <w:pPr>
        <w:rPr>
          <w:sz w:val="24"/>
          <w:szCs w:val="24"/>
        </w:rPr>
      </w:pPr>
    </w:p>
    <w:p w14:paraId="2275770A" w14:textId="51F7BD37" w:rsidR="00CF4B6B" w:rsidRPr="004115C3" w:rsidRDefault="000A0B20" w:rsidP="00805376">
      <w:pPr>
        <w:rPr>
          <w:sz w:val="24"/>
          <w:szCs w:val="24"/>
        </w:rPr>
      </w:pPr>
      <w:r>
        <w:rPr>
          <w:sz w:val="24"/>
          <w:szCs w:val="24"/>
        </w:rPr>
        <w:t xml:space="preserve">Biosurveillance is critical for detecting, identifying, and minimizing the negative consequences of infectious disease. </w:t>
      </w:r>
      <w:ins w:id="0" w:author="Andrew Huff" w:date="2015-12-08T21:25:00Z">
        <w:r w:rsidR="00805376">
          <w:rPr>
            <w:sz w:val="24"/>
            <w:szCs w:val="24"/>
          </w:rPr>
          <w:t xml:space="preserve">Biosurveillance is the </w:t>
        </w:r>
        <w:r w:rsidR="00805376" w:rsidRPr="00805376">
          <w:rPr>
            <w:sz w:val="24"/>
            <w:szCs w:val="24"/>
          </w:rPr>
          <w:t>process of gathering, integrating, interpreting, and communicating essential information related</w:t>
        </w:r>
        <w:r w:rsidR="00805376">
          <w:rPr>
            <w:sz w:val="24"/>
            <w:szCs w:val="24"/>
          </w:rPr>
          <w:t xml:space="preserve"> </w:t>
        </w:r>
        <w:r w:rsidR="00805376" w:rsidRPr="00805376">
          <w:rPr>
            <w:sz w:val="24"/>
            <w:szCs w:val="24"/>
          </w:rPr>
          <w:t>to all-hazards threats or disease activity affecting human, animal, or plant health to achieve early</w:t>
        </w:r>
        <w:r w:rsidR="00805376">
          <w:rPr>
            <w:sz w:val="24"/>
            <w:szCs w:val="24"/>
          </w:rPr>
          <w:t xml:space="preserve"> </w:t>
        </w:r>
        <w:r w:rsidR="00805376" w:rsidRPr="00805376">
          <w:rPr>
            <w:sz w:val="24"/>
            <w:szCs w:val="24"/>
          </w:rPr>
          <w:t>detection and warning, contribute to overall situational awareness of the health aspects of an</w:t>
        </w:r>
        <w:r w:rsidR="00805376">
          <w:rPr>
            <w:sz w:val="24"/>
            <w:szCs w:val="24"/>
          </w:rPr>
          <w:t xml:space="preserve"> </w:t>
        </w:r>
        <w:r w:rsidR="00805376" w:rsidRPr="00805376">
          <w:rPr>
            <w:sz w:val="24"/>
            <w:szCs w:val="24"/>
          </w:rPr>
          <w:t>incident, and to enable better decision-making at all levels</w:t>
        </w:r>
        <w:r w:rsidR="00805376">
          <w:rPr>
            <w:sz w:val="24"/>
            <w:szCs w:val="24"/>
          </w:rPr>
          <w:t xml:space="preserve">. </w:t>
        </w:r>
      </w:ins>
      <w:r>
        <w:rPr>
          <w:sz w:val="24"/>
          <w:szCs w:val="24"/>
        </w:rPr>
        <w:t xml:space="preserve">This study conducted a systematic review to identify all </w:t>
      </w:r>
      <w:r w:rsidR="004E49A5">
        <w:rPr>
          <w:sz w:val="24"/>
          <w:szCs w:val="24"/>
        </w:rPr>
        <w:t xml:space="preserve">extant and </w:t>
      </w:r>
      <w:r w:rsidR="00137EAF">
        <w:rPr>
          <w:sz w:val="24"/>
          <w:szCs w:val="24"/>
        </w:rPr>
        <w:t>defunct biosurveillance systems within the past 100 years.</w:t>
      </w:r>
      <w:r w:rsidR="004E49A5">
        <w:rPr>
          <w:sz w:val="24"/>
          <w:szCs w:val="24"/>
        </w:rPr>
        <w:t xml:space="preserve"> </w:t>
      </w:r>
      <w:r w:rsidR="006E2F8C">
        <w:rPr>
          <w:sz w:val="24"/>
          <w:szCs w:val="24"/>
        </w:rPr>
        <w:t>To date, this is the most comprehensive review of biosurveillance</w:t>
      </w:r>
      <w:r w:rsidR="00F655C8">
        <w:rPr>
          <w:sz w:val="24"/>
          <w:szCs w:val="24"/>
        </w:rPr>
        <w:t xml:space="preserve"> </w:t>
      </w:r>
      <w:r w:rsidR="006E2F8C">
        <w:rPr>
          <w:sz w:val="24"/>
          <w:szCs w:val="24"/>
        </w:rPr>
        <w:t>systems conducted and includes over 800 documented traditional and syndromic surveillance systems. The results of this study highlight that there was a large reduction in the number of biosurveillan</w:t>
      </w:r>
      <w:r w:rsidR="005C6821">
        <w:rPr>
          <w:sz w:val="24"/>
          <w:szCs w:val="24"/>
        </w:rPr>
        <w:t>ce systems from 2008 to present,</w:t>
      </w:r>
      <w:r w:rsidR="005C6821" w:rsidRPr="005C6821">
        <w:t xml:space="preserve"> </w:t>
      </w:r>
      <w:r w:rsidR="005C6821" w:rsidRPr="005C6821">
        <w:rPr>
          <w:sz w:val="24"/>
          <w:szCs w:val="24"/>
        </w:rPr>
        <w:t>and the number of syndromic systems created</w:t>
      </w:r>
      <w:r w:rsidR="005C6821">
        <w:rPr>
          <w:sz w:val="24"/>
          <w:szCs w:val="24"/>
        </w:rPr>
        <w:t>,</w:t>
      </w:r>
      <w:r w:rsidR="005C6821" w:rsidRPr="005C6821">
        <w:rPr>
          <w:sz w:val="24"/>
          <w:szCs w:val="24"/>
        </w:rPr>
        <w:t xml:space="preserve"> versus traditional surveillance</w:t>
      </w:r>
      <w:r w:rsidR="005C6821">
        <w:rPr>
          <w:sz w:val="24"/>
          <w:szCs w:val="24"/>
        </w:rPr>
        <w:t>,</w:t>
      </w:r>
      <w:r w:rsidR="005C6821" w:rsidRPr="005C6821">
        <w:rPr>
          <w:sz w:val="24"/>
          <w:szCs w:val="24"/>
        </w:rPr>
        <w:t xml:space="preserve"> increased after 1980.</w:t>
      </w:r>
      <w:r w:rsidR="00222B54">
        <w:rPr>
          <w:sz w:val="24"/>
          <w:szCs w:val="24"/>
        </w:rPr>
        <w:br w:type="page"/>
      </w:r>
    </w:p>
    <w:p w14:paraId="0F647E26" w14:textId="77777777" w:rsidR="00535FFD" w:rsidRPr="004115C3" w:rsidRDefault="00184A30" w:rsidP="006220F1">
      <w:pPr>
        <w:pStyle w:val="Normal1"/>
        <w:spacing w:line="240" w:lineRule="auto"/>
        <w:outlineLvl w:val="0"/>
        <w:rPr>
          <w:b/>
          <w:sz w:val="24"/>
          <w:szCs w:val="24"/>
        </w:rPr>
      </w:pPr>
      <w:commentRangeStart w:id="1"/>
      <w:r w:rsidRPr="004115C3">
        <w:rPr>
          <w:b/>
          <w:sz w:val="24"/>
          <w:szCs w:val="24"/>
        </w:rPr>
        <w:lastRenderedPageBreak/>
        <w:t>I</w:t>
      </w:r>
      <w:r w:rsidR="00C37C37" w:rsidRPr="004115C3">
        <w:rPr>
          <w:b/>
          <w:sz w:val="24"/>
          <w:szCs w:val="24"/>
        </w:rPr>
        <w:t>NTRODUCTION</w:t>
      </w:r>
      <w:commentRangeEnd w:id="1"/>
      <w:r w:rsidR="00743610">
        <w:rPr>
          <w:rStyle w:val="CommentReference"/>
        </w:rPr>
        <w:commentReference w:id="1"/>
      </w:r>
    </w:p>
    <w:p w14:paraId="1D481E2C" w14:textId="5EFBDDF2" w:rsidR="00A74FAA" w:rsidRPr="004115C3" w:rsidRDefault="001B5B3C" w:rsidP="006220F1">
      <w:pPr>
        <w:pStyle w:val="Normal1"/>
        <w:spacing w:line="240" w:lineRule="auto"/>
        <w:ind w:firstLine="720"/>
        <w:rPr>
          <w:sz w:val="24"/>
          <w:szCs w:val="24"/>
        </w:rPr>
      </w:pPr>
      <w:r w:rsidRPr="004115C3">
        <w:rPr>
          <w:sz w:val="24"/>
          <w:szCs w:val="24"/>
        </w:rPr>
        <w:t>Global public health biosurveillance is critical for the identification and prevention of emerging and reemerging infectious diseases</w:t>
      </w:r>
      <w:r w:rsidR="000B6C2D" w:rsidRPr="004115C3">
        <w:rPr>
          <w:sz w:val="24"/>
          <w:szCs w:val="24"/>
        </w:rPr>
        <w:t>,</w:t>
      </w:r>
      <w:r w:rsidR="00B81DB9" w:rsidRPr="004115C3">
        <w:rPr>
          <w:sz w:val="24"/>
          <w:szCs w:val="24"/>
        </w:rPr>
        <w:t xml:space="preserve"> and its usefulness in public health is demonstrated by its long history</w:t>
      </w:r>
      <w:r w:rsidRPr="004115C3">
        <w:rPr>
          <w:sz w:val="24"/>
          <w:szCs w:val="24"/>
        </w:rPr>
        <w:t>.</w:t>
      </w:r>
      <w:r w:rsidR="00933B81" w:rsidRPr="004115C3">
        <w:rPr>
          <w:sz w:val="24"/>
          <w:szCs w:val="24"/>
          <w:vertAlign w:val="superscript"/>
        </w:rPr>
        <w:t>1,2</w:t>
      </w:r>
      <w:r w:rsidRPr="004115C3">
        <w:rPr>
          <w:sz w:val="24"/>
          <w:szCs w:val="24"/>
        </w:rPr>
        <w:t xml:space="preserve"> </w:t>
      </w:r>
      <w:commentRangeStart w:id="2"/>
      <w:ins w:id="3" w:author="Andrew Huff" w:date="2015-12-08T21:26:00Z">
        <w:r w:rsidR="00B72A4F">
          <w:rPr>
            <w:sz w:val="24"/>
            <w:szCs w:val="24"/>
          </w:rPr>
          <w:t xml:space="preserve">Biosurveillance is the </w:t>
        </w:r>
        <w:r w:rsidR="00B72A4F" w:rsidRPr="00805376">
          <w:rPr>
            <w:sz w:val="24"/>
            <w:szCs w:val="24"/>
          </w:rPr>
          <w:t>process of gathering, integrating, interpreting, and communicating essential information related</w:t>
        </w:r>
        <w:r w:rsidR="00B72A4F">
          <w:rPr>
            <w:sz w:val="24"/>
            <w:szCs w:val="24"/>
          </w:rPr>
          <w:t xml:space="preserve"> </w:t>
        </w:r>
        <w:r w:rsidR="00B72A4F" w:rsidRPr="00805376">
          <w:rPr>
            <w:sz w:val="24"/>
            <w:szCs w:val="24"/>
          </w:rPr>
          <w:t>to all-hazards threats or disease activity affecting human, animal, or plant health to achieve early</w:t>
        </w:r>
        <w:r w:rsidR="00B72A4F">
          <w:rPr>
            <w:sz w:val="24"/>
            <w:szCs w:val="24"/>
          </w:rPr>
          <w:t xml:space="preserve"> </w:t>
        </w:r>
        <w:r w:rsidR="00B72A4F" w:rsidRPr="00805376">
          <w:rPr>
            <w:sz w:val="24"/>
            <w:szCs w:val="24"/>
          </w:rPr>
          <w:t>detection and warning, contribute to overall situational awareness of the health aspects of an</w:t>
        </w:r>
        <w:r w:rsidR="00B72A4F">
          <w:rPr>
            <w:sz w:val="24"/>
            <w:szCs w:val="24"/>
          </w:rPr>
          <w:t xml:space="preserve"> </w:t>
        </w:r>
        <w:r w:rsidR="00B72A4F" w:rsidRPr="00805376">
          <w:rPr>
            <w:sz w:val="24"/>
            <w:szCs w:val="24"/>
          </w:rPr>
          <w:t>incident, and to enable better decision-making at all levels</w:t>
        </w:r>
        <w:r w:rsidR="00B72A4F">
          <w:rPr>
            <w:sz w:val="24"/>
            <w:szCs w:val="24"/>
          </w:rPr>
          <w:t xml:space="preserve">. </w:t>
        </w:r>
      </w:ins>
      <w:commentRangeEnd w:id="2"/>
      <w:ins w:id="4" w:author="Andrew Huff" w:date="2015-12-08T21:27:00Z">
        <w:r w:rsidR="00581D1E">
          <w:rPr>
            <w:rStyle w:val="CommentReference"/>
          </w:rPr>
          <w:commentReference w:id="2"/>
        </w:r>
      </w:ins>
      <w:r w:rsidR="00731E12" w:rsidRPr="004115C3">
        <w:rPr>
          <w:sz w:val="24"/>
          <w:szCs w:val="24"/>
        </w:rPr>
        <w:t xml:space="preserve">Although newly created </w:t>
      </w:r>
      <w:r w:rsidRPr="004115C3">
        <w:rPr>
          <w:sz w:val="24"/>
          <w:szCs w:val="24"/>
        </w:rPr>
        <w:t>bio</w:t>
      </w:r>
      <w:r w:rsidR="00731E12" w:rsidRPr="004115C3">
        <w:rPr>
          <w:sz w:val="24"/>
          <w:szCs w:val="24"/>
        </w:rPr>
        <w:t>surveillance systems are often intended to compl</w:t>
      </w:r>
      <w:r w:rsidR="00A941E7">
        <w:rPr>
          <w:sz w:val="24"/>
          <w:szCs w:val="24"/>
        </w:rPr>
        <w:t>e</w:t>
      </w:r>
      <w:r w:rsidR="00731E12" w:rsidRPr="004115C3">
        <w:rPr>
          <w:sz w:val="24"/>
          <w:szCs w:val="24"/>
        </w:rPr>
        <w:t>ment or expand the biosurveillan</w:t>
      </w:r>
      <w:r w:rsidR="00344AD8" w:rsidRPr="004115C3">
        <w:rPr>
          <w:sz w:val="24"/>
          <w:szCs w:val="24"/>
        </w:rPr>
        <w:t>ce capabilities of existing systems,</w:t>
      </w:r>
      <w:r w:rsidR="00731E12" w:rsidRPr="004115C3">
        <w:rPr>
          <w:sz w:val="24"/>
          <w:szCs w:val="24"/>
        </w:rPr>
        <w:t xml:space="preserve"> current global biosurveillance capacity is not comprehensively documented or reviewed in a single place. </w:t>
      </w:r>
      <w:r w:rsidR="00344AD8" w:rsidRPr="004115C3">
        <w:rPr>
          <w:sz w:val="24"/>
          <w:szCs w:val="24"/>
        </w:rPr>
        <w:t xml:space="preserve">Since these systems are not documented in a single location </w:t>
      </w:r>
      <w:r w:rsidR="00731E12" w:rsidRPr="004115C3">
        <w:rPr>
          <w:sz w:val="24"/>
          <w:szCs w:val="24"/>
        </w:rPr>
        <w:t xml:space="preserve">it </w:t>
      </w:r>
      <w:r w:rsidR="00344AD8" w:rsidRPr="004115C3">
        <w:rPr>
          <w:sz w:val="24"/>
          <w:szCs w:val="24"/>
        </w:rPr>
        <w:t xml:space="preserve">is </w:t>
      </w:r>
      <w:r w:rsidR="00731E12" w:rsidRPr="004115C3">
        <w:rPr>
          <w:sz w:val="24"/>
          <w:szCs w:val="24"/>
        </w:rPr>
        <w:t>difficult to determine the impact and usefulness of new</w:t>
      </w:r>
      <w:r w:rsidR="00B84D19" w:rsidRPr="004115C3">
        <w:rPr>
          <w:sz w:val="24"/>
          <w:szCs w:val="24"/>
        </w:rPr>
        <w:t xml:space="preserve"> biosurveillance</w:t>
      </w:r>
      <w:r w:rsidR="00731E12" w:rsidRPr="004115C3">
        <w:rPr>
          <w:sz w:val="24"/>
          <w:szCs w:val="24"/>
        </w:rPr>
        <w:t xml:space="preserve"> systems</w:t>
      </w:r>
      <w:r w:rsidR="00933B81" w:rsidRPr="004115C3">
        <w:rPr>
          <w:sz w:val="24"/>
          <w:szCs w:val="24"/>
        </w:rPr>
        <w:t>.</w:t>
      </w:r>
      <w:r w:rsidR="004F226E" w:rsidRPr="004F226E">
        <w:rPr>
          <w:sz w:val="24"/>
          <w:szCs w:val="24"/>
          <w:vertAlign w:val="superscript"/>
        </w:rPr>
        <w:t>3</w:t>
      </w:r>
    </w:p>
    <w:p w14:paraId="72BA3175" w14:textId="7D6E6B5E" w:rsidR="00A74FAA" w:rsidRPr="004115C3" w:rsidRDefault="00F3515E" w:rsidP="006220F1">
      <w:pPr>
        <w:pStyle w:val="Normal1"/>
        <w:spacing w:line="240" w:lineRule="auto"/>
        <w:ind w:firstLine="720"/>
        <w:rPr>
          <w:sz w:val="24"/>
          <w:szCs w:val="24"/>
        </w:rPr>
      </w:pPr>
      <w:r w:rsidRPr="004115C3">
        <w:rPr>
          <w:sz w:val="24"/>
          <w:szCs w:val="24"/>
        </w:rPr>
        <w:t>Without awareness of the current global biosurveillance landscape there is risk of misallocating resources</w:t>
      </w:r>
      <w:r w:rsidR="00AD35B0" w:rsidRPr="004115C3">
        <w:rPr>
          <w:sz w:val="24"/>
          <w:szCs w:val="24"/>
        </w:rPr>
        <w:t xml:space="preserve"> to</w:t>
      </w:r>
      <w:r w:rsidRPr="004115C3">
        <w:rPr>
          <w:sz w:val="24"/>
          <w:szCs w:val="24"/>
        </w:rPr>
        <w:t xml:space="preserve"> the unnecessary duplication of biosurveillance systems, while potentially leaving gaps in biosurveillance coverage. </w:t>
      </w:r>
      <w:r w:rsidR="00184A30" w:rsidRPr="004115C3">
        <w:rPr>
          <w:sz w:val="24"/>
          <w:szCs w:val="24"/>
        </w:rPr>
        <w:t xml:space="preserve">The increased </w:t>
      </w:r>
      <w:r w:rsidR="00AD35B0" w:rsidRPr="004115C3">
        <w:rPr>
          <w:sz w:val="24"/>
          <w:szCs w:val="24"/>
        </w:rPr>
        <w:t>risk of infectious disease emergence</w:t>
      </w:r>
      <w:r w:rsidR="006E641B" w:rsidRPr="004115C3">
        <w:rPr>
          <w:sz w:val="24"/>
          <w:szCs w:val="24"/>
        </w:rPr>
        <w:t>, and the development of new technologies to detect infectious disease</w:t>
      </w:r>
      <w:r w:rsidR="00AD35B0" w:rsidRPr="004115C3">
        <w:rPr>
          <w:sz w:val="24"/>
          <w:szCs w:val="24"/>
        </w:rPr>
        <w:t xml:space="preserve"> outbreaks</w:t>
      </w:r>
      <w:r w:rsidR="006E641B" w:rsidRPr="004115C3">
        <w:rPr>
          <w:sz w:val="24"/>
          <w:szCs w:val="24"/>
        </w:rPr>
        <w:t>, has</w:t>
      </w:r>
      <w:r w:rsidR="00184A30" w:rsidRPr="004115C3">
        <w:rPr>
          <w:sz w:val="24"/>
          <w:szCs w:val="24"/>
        </w:rPr>
        <w:t xml:space="preserve"> lead to a new era of biosurveillance research and devel</w:t>
      </w:r>
      <w:r w:rsidR="008E7CFF" w:rsidRPr="004115C3">
        <w:rPr>
          <w:sz w:val="24"/>
          <w:szCs w:val="24"/>
        </w:rPr>
        <w:t>opment.</w:t>
      </w:r>
      <w:r w:rsidR="00E043C1" w:rsidRPr="004115C3">
        <w:rPr>
          <w:sz w:val="24"/>
          <w:szCs w:val="24"/>
          <w:vertAlign w:val="superscript"/>
        </w:rPr>
        <w:t>3-6</w:t>
      </w:r>
      <w:r w:rsidR="008E7CFF" w:rsidRPr="004115C3">
        <w:rPr>
          <w:sz w:val="24"/>
          <w:szCs w:val="24"/>
        </w:rPr>
        <w:t xml:space="preserve"> </w:t>
      </w:r>
      <w:r w:rsidR="00184A30" w:rsidRPr="004115C3">
        <w:rPr>
          <w:sz w:val="24"/>
          <w:szCs w:val="24"/>
        </w:rPr>
        <w:t xml:space="preserve">The </w:t>
      </w:r>
      <w:r w:rsidR="0012480C" w:rsidRPr="004115C3">
        <w:rPr>
          <w:sz w:val="24"/>
          <w:szCs w:val="24"/>
        </w:rPr>
        <w:t xml:space="preserve">2005 </w:t>
      </w:r>
      <w:r w:rsidR="00184A30" w:rsidRPr="004115C3">
        <w:rPr>
          <w:sz w:val="24"/>
          <w:szCs w:val="24"/>
        </w:rPr>
        <w:t>revision of the 1969 International Health Regulations</w:t>
      </w:r>
      <w:r w:rsidR="00AD35B0" w:rsidRPr="004115C3">
        <w:rPr>
          <w:sz w:val="24"/>
          <w:szCs w:val="24"/>
        </w:rPr>
        <w:t xml:space="preserve"> (IHRs)</w:t>
      </w:r>
      <w:r w:rsidR="0012480C" w:rsidRPr="004115C3">
        <w:rPr>
          <w:sz w:val="24"/>
          <w:szCs w:val="24"/>
        </w:rPr>
        <w:t xml:space="preserve"> </w:t>
      </w:r>
      <w:r w:rsidR="00AD35B0" w:rsidRPr="004115C3">
        <w:rPr>
          <w:sz w:val="24"/>
          <w:szCs w:val="24"/>
        </w:rPr>
        <w:t xml:space="preserve">reflects </w:t>
      </w:r>
      <w:r w:rsidR="00184A30" w:rsidRPr="004115C3">
        <w:rPr>
          <w:sz w:val="24"/>
          <w:szCs w:val="24"/>
        </w:rPr>
        <w:t xml:space="preserve">the growing necessity for timely, accurate, and integrated biosurveillance systems and tools. The revised </w:t>
      </w:r>
      <w:r w:rsidR="00AD35B0" w:rsidRPr="004115C3">
        <w:rPr>
          <w:sz w:val="24"/>
          <w:szCs w:val="24"/>
        </w:rPr>
        <w:t xml:space="preserve">IHRs </w:t>
      </w:r>
      <w:r w:rsidR="00184A30" w:rsidRPr="004115C3">
        <w:rPr>
          <w:sz w:val="24"/>
          <w:szCs w:val="24"/>
        </w:rPr>
        <w:t>outline novel system requirements on sensitivity, timeliness, stability, flexibility, data quality, and reporting on the local to global level</w:t>
      </w:r>
      <w:r w:rsidR="00AD35B0" w:rsidRPr="004115C3">
        <w:rPr>
          <w:sz w:val="24"/>
          <w:szCs w:val="24"/>
        </w:rPr>
        <w:t>.</w:t>
      </w:r>
      <w:r w:rsidR="00A87CF3" w:rsidRPr="004115C3">
        <w:rPr>
          <w:sz w:val="24"/>
          <w:szCs w:val="24"/>
          <w:vertAlign w:val="superscript"/>
        </w:rPr>
        <w:t>7</w:t>
      </w:r>
      <w:r w:rsidR="004A59E0" w:rsidRPr="004115C3">
        <w:rPr>
          <w:sz w:val="24"/>
          <w:szCs w:val="24"/>
        </w:rPr>
        <w:t xml:space="preserve"> </w:t>
      </w:r>
      <w:r w:rsidR="00184A30" w:rsidRPr="004115C3">
        <w:rPr>
          <w:sz w:val="24"/>
          <w:szCs w:val="24"/>
        </w:rPr>
        <w:t xml:space="preserve">In 2012, the White House released its first National Strategy for </w:t>
      </w:r>
      <w:r w:rsidR="004A59E0" w:rsidRPr="004115C3">
        <w:rPr>
          <w:sz w:val="24"/>
          <w:szCs w:val="24"/>
        </w:rPr>
        <w:t xml:space="preserve">Biosurveillance and it </w:t>
      </w:r>
      <w:r w:rsidR="00184A30" w:rsidRPr="004115C3">
        <w:rPr>
          <w:sz w:val="24"/>
          <w:szCs w:val="24"/>
        </w:rPr>
        <w:t>stated that a well-integrated, nation</w:t>
      </w:r>
      <w:r w:rsidR="004A59E0" w:rsidRPr="004115C3">
        <w:rPr>
          <w:sz w:val="24"/>
          <w:szCs w:val="24"/>
        </w:rPr>
        <w:t>al biosurveillance system was</w:t>
      </w:r>
      <w:r w:rsidR="00184A30" w:rsidRPr="004115C3">
        <w:rPr>
          <w:sz w:val="24"/>
          <w:szCs w:val="24"/>
        </w:rPr>
        <w:t xml:space="preserve"> imperative for decision making at all levels.</w:t>
      </w:r>
      <w:r w:rsidR="00A87CF3" w:rsidRPr="004115C3">
        <w:rPr>
          <w:sz w:val="24"/>
          <w:szCs w:val="24"/>
          <w:vertAlign w:val="superscript"/>
        </w:rPr>
        <w:t>8</w:t>
      </w:r>
      <w:r w:rsidR="008E7CFF" w:rsidRPr="004115C3">
        <w:rPr>
          <w:sz w:val="24"/>
          <w:szCs w:val="24"/>
        </w:rPr>
        <w:t xml:space="preserve"> </w:t>
      </w:r>
      <w:r w:rsidR="00184A30" w:rsidRPr="004115C3">
        <w:rPr>
          <w:sz w:val="24"/>
          <w:szCs w:val="24"/>
        </w:rPr>
        <w:t>The 2005 IHR acknowledge</w:t>
      </w:r>
      <w:r w:rsidR="008E7CFF" w:rsidRPr="004115C3">
        <w:rPr>
          <w:sz w:val="24"/>
          <w:szCs w:val="24"/>
        </w:rPr>
        <w:t>d</w:t>
      </w:r>
      <w:r w:rsidR="00184A30" w:rsidRPr="004115C3">
        <w:rPr>
          <w:sz w:val="24"/>
          <w:szCs w:val="24"/>
        </w:rPr>
        <w:t xml:space="preserve"> that biosurveillance systems often lack cohesion within countries and across global boundaries, a factor that limits their effectiveness in detecting emerging disease threats</w:t>
      </w:r>
      <w:r w:rsidR="007B590F" w:rsidRPr="004115C3">
        <w:rPr>
          <w:sz w:val="24"/>
          <w:szCs w:val="24"/>
        </w:rPr>
        <w:t>.</w:t>
      </w:r>
      <w:r w:rsidR="00A87CF3" w:rsidRPr="004115C3">
        <w:rPr>
          <w:sz w:val="24"/>
          <w:szCs w:val="24"/>
          <w:vertAlign w:val="superscript"/>
        </w:rPr>
        <w:t>7</w:t>
      </w:r>
      <w:r w:rsidR="007B590F" w:rsidRPr="004115C3">
        <w:rPr>
          <w:sz w:val="24"/>
          <w:szCs w:val="24"/>
        </w:rPr>
        <w:t xml:space="preserve"> While there has been much focus on describing how</w:t>
      </w:r>
      <w:r w:rsidR="00081CC2" w:rsidRPr="004115C3">
        <w:rPr>
          <w:sz w:val="24"/>
          <w:szCs w:val="24"/>
        </w:rPr>
        <w:t xml:space="preserve"> </w:t>
      </w:r>
      <w:r w:rsidR="007B590F" w:rsidRPr="004115C3">
        <w:rPr>
          <w:sz w:val="24"/>
          <w:szCs w:val="24"/>
        </w:rPr>
        <w:t xml:space="preserve">biosurveillance </w:t>
      </w:r>
      <w:r w:rsidR="004A59E0" w:rsidRPr="004115C3">
        <w:rPr>
          <w:sz w:val="24"/>
          <w:szCs w:val="24"/>
        </w:rPr>
        <w:t xml:space="preserve">systems </w:t>
      </w:r>
      <w:r w:rsidR="007B590F" w:rsidRPr="004115C3">
        <w:rPr>
          <w:sz w:val="24"/>
          <w:szCs w:val="24"/>
        </w:rPr>
        <w:t>should be designed and how they should function, there has not been a comprehens</w:t>
      </w:r>
      <w:r w:rsidR="00F70923" w:rsidRPr="004115C3">
        <w:rPr>
          <w:sz w:val="24"/>
          <w:szCs w:val="24"/>
        </w:rPr>
        <w:t xml:space="preserve">ive study </w:t>
      </w:r>
      <w:r w:rsidR="00F549B9" w:rsidRPr="004115C3">
        <w:rPr>
          <w:sz w:val="24"/>
          <w:szCs w:val="24"/>
        </w:rPr>
        <w:t>examining</w:t>
      </w:r>
      <w:r w:rsidR="00B87E38">
        <w:rPr>
          <w:sz w:val="24"/>
          <w:szCs w:val="24"/>
        </w:rPr>
        <w:t xml:space="preserve"> </w:t>
      </w:r>
      <w:r w:rsidR="00F70923" w:rsidRPr="004115C3">
        <w:rPr>
          <w:sz w:val="24"/>
          <w:szCs w:val="24"/>
        </w:rPr>
        <w:t>biosurveillance</w:t>
      </w:r>
      <w:r w:rsidR="00192577" w:rsidRPr="004115C3">
        <w:rPr>
          <w:sz w:val="24"/>
          <w:szCs w:val="24"/>
        </w:rPr>
        <w:t xml:space="preserve"> structure and use over time. A comprehensive review of all of the existing biosurveillance systems is</w:t>
      </w:r>
      <w:r w:rsidR="00F70923" w:rsidRPr="004115C3">
        <w:rPr>
          <w:sz w:val="24"/>
          <w:szCs w:val="24"/>
        </w:rPr>
        <w:t xml:space="preserve"> </w:t>
      </w:r>
      <w:r w:rsidR="004A59E0" w:rsidRPr="004115C3">
        <w:rPr>
          <w:sz w:val="24"/>
          <w:szCs w:val="24"/>
        </w:rPr>
        <w:t>incredibly useful to identify</w:t>
      </w:r>
      <w:r w:rsidR="00192577" w:rsidRPr="004115C3">
        <w:rPr>
          <w:sz w:val="24"/>
          <w:szCs w:val="24"/>
        </w:rPr>
        <w:t xml:space="preserve"> what types of biosurveillance systems are</w:t>
      </w:r>
      <w:r w:rsidR="00F70923" w:rsidRPr="004115C3">
        <w:rPr>
          <w:sz w:val="24"/>
          <w:szCs w:val="24"/>
        </w:rPr>
        <w:t xml:space="preserve"> </w:t>
      </w:r>
      <w:r w:rsidR="00192577" w:rsidRPr="004115C3">
        <w:rPr>
          <w:sz w:val="24"/>
          <w:szCs w:val="24"/>
        </w:rPr>
        <w:t xml:space="preserve">currently </w:t>
      </w:r>
      <w:r w:rsidR="00F70923" w:rsidRPr="004115C3">
        <w:rPr>
          <w:sz w:val="24"/>
          <w:szCs w:val="24"/>
        </w:rPr>
        <w:t>needed.</w:t>
      </w:r>
    </w:p>
    <w:p w14:paraId="6C084D89" w14:textId="04581454" w:rsidR="009F4EC4" w:rsidRPr="004115C3" w:rsidRDefault="00B84D19" w:rsidP="006220F1">
      <w:pPr>
        <w:pStyle w:val="Normal1"/>
        <w:spacing w:line="240" w:lineRule="auto"/>
        <w:ind w:firstLine="720"/>
        <w:rPr>
          <w:sz w:val="24"/>
          <w:szCs w:val="24"/>
        </w:rPr>
      </w:pPr>
      <w:r w:rsidRPr="004115C3">
        <w:rPr>
          <w:sz w:val="24"/>
          <w:szCs w:val="24"/>
        </w:rPr>
        <w:t xml:space="preserve">In this study, </w:t>
      </w:r>
      <w:r w:rsidR="00184A30" w:rsidRPr="004115C3">
        <w:rPr>
          <w:sz w:val="24"/>
          <w:szCs w:val="24"/>
        </w:rPr>
        <w:t xml:space="preserve">past and current biosurveillance systems </w:t>
      </w:r>
      <w:r w:rsidRPr="004115C3">
        <w:rPr>
          <w:sz w:val="24"/>
          <w:szCs w:val="24"/>
        </w:rPr>
        <w:t>were collected and categorized into the largest</w:t>
      </w:r>
      <w:r w:rsidR="00184A30" w:rsidRPr="004115C3">
        <w:rPr>
          <w:sz w:val="24"/>
          <w:szCs w:val="24"/>
        </w:rPr>
        <w:t xml:space="preserve"> </w:t>
      </w:r>
      <w:r w:rsidR="00F835C3" w:rsidRPr="004115C3">
        <w:rPr>
          <w:sz w:val="24"/>
          <w:szCs w:val="24"/>
        </w:rPr>
        <w:t xml:space="preserve">and </w:t>
      </w:r>
      <w:r w:rsidR="00184A30" w:rsidRPr="004115C3">
        <w:rPr>
          <w:sz w:val="24"/>
          <w:szCs w:val="24"/>
        </w:rPr>
        <w:t>most comprehensive da</w:t>
      </w:r>
      <w:r w:rsidRPr="004115C3">
        <w:rPr>
          <w:sz w:val="24"/>
          <w:szCs w:val="24"/>
        </w:rPr>
        <w:t>taset of biosurveillance systems</w:t>
      </w:r>
      <w:r w:rsidR="00184A30" w:rsidRPr="004115C3">
        <w:rPr>
          <w:sz w:val="24"/>
          <w:szCs w:val="24"/>
        </w:rPr>
        <w:t xml:space="preserve">. </w:t>
      </w:r>
      <w:r w:rsidR="00D71EC9" w:rsidRPr="004115C3">
        <w:rPr>
          <w:sz w:val="24"/>
          <w:szCs w:val="24"/>
        </w:rPr>
        <w:t xml:space="preserve">The data that were </w:t>
      </w:r>
      <w:r w:rsidR="00C1400A" w:rsidRPr="004115C3">
        <w:rPr>
          <w:sz w:val="24"/>
          <w:szCs w:val="24"/>
        </w:rPr>
        <w:t>collected contain</w:t>
      </w:r>
      <w:r w:rsidR="00D71EC9" w:rsidRPr="004115C3">
        <w:rPr>
          <w:sz w:val="24"/>
          <w:szCs w:val="24"/>
        </w:rPr>
        <w:t xml:space="preserve"> current biosurveillance systems, failed</w:t>
      </w:r>
      <w:r w:rsidR="00A74FAA" w:rsidRPr="004115C3">
        <w:rPr>
          <w:sz w:val="24"/>
          <w:szCs w:val="24"/>
        </w:rPr>
        <w:t xml:space="preserve"> or discontinued</w:t>
      </w:r>
      <w:r w:rsidR="00D71EC9" w:rsidRPr="004115C3">
        <w:rPr>
          <w:sz w:val="24"/>
          <w:szCs w:val="24"/>
        </w:rPr>
        <w:t xml:space="preserve"> systems, and biosurveillance </w:t>
      </w:r>
      <w:r w:rsidR="00C1400A" w:rsidRPr="004115C3">
        <w:rPr>
          <w:sz w:val="24"/>
          <w:szCs w:val="24"/>
        </w:rPr>
        <w:t>pilot studies.</w:t>
      </w:r>
      <w:r w:rsidR="00B87E38">
        <w:rPr>
          <w:sz w:val="24"/>
          <w:szCs w:val="24"/>
        </w:rPr>
        <w:t xml:space="preserve"> </w:t>
      </w:r>
      <w:r w:rsidR="00C1400A" w:rsidRPr="004115C3">
        <w:rPr>
          <w:sz w:val="24"/>
          <w:szCs w:val="24"/>
        </w:rPr>
        <w:t>The data collected also</w:t>
      </w:r>
      <w:r w:rsidR="00D71EC9" w:rsidRPr="004115C3">
        <w:rPr>
          <w:sz w:val="24"/>
          <w:szCs w:val="24"/>
        </w:rPr>
        <w:t xml:space="preserve"> describe global biosurveillance capacity over time and can be used to identify gaps in current global public health biosu</w:t>
      </w:r>
      <w:r w:rsidR="00E01DD2" w:rsidRPr="004115C3">
        <w:rPr>
          <w:sz w:val="24"/>
          <w:szCs w:val="24"/>
        </w:rPr>
        <w:t xml:space="preserve">rveillance system capabilities. In this study, biosurveillance system counts, ownership, and composition </w:t>
      </w:r>
      <w:r w:rsidR="004641E7" w:rsidRPr="004115C3">
        <w:rPr>
          <w:sz w:val="24"/>
          <w:szCs w:val="24"/>
        </w:rPr>
        <w:t xml:space="preserve">are </w:t>
      </w:r>
      <w:r w:rsidR="00A74FAA" w:rsidRPr="004115C3">
        <w:rPr>
          <w:sz w:val="24"/>
          <w:szCs w:val="24"/>
        </w:rPr>
        <w:t>analyzed</w:t>
      </w:r>
      <w:r w:rsidR="00E01DD2" w:rsidRPr="004115C3">
        <w:rPr>
          <w:sz w:val="24"/>
          <w:szCs w:val="24"/>
        </w:rPr>
        <w:t xml:space="preserve"> over time.</w:t>
      </w:r>
      <w:r w:rsidR="009F4EC4" w:rsidRPr="004115C3">
        <w:rPr>
          <w:sz w:val="24"/>
          <w:szCs w:val="24"/>
        </w:rPr>
        <w:t xml:space="preserve"> </w:t>
      </w:r>
      <w:r w:rsidR="0084704E" w:rsidRPr="004115C3">
        <w:rPr>
          <w:sz w:val="24"/>
          <w:szCs w:val="24"/>
        </w:rPr>
        <w:t>Lastly, the geographic density of biosurveillance systems is analyzed and gaps in biosurveillance system coverage are identified.</w:t>
      </w:r>
      <w:r w:rsidR="00B87E38">
        <w:rPr>
          <w:sz w:val="24"/>
          <w:szCs w:val="24"/>
        </w:rPr>
        <w:t xml:space="preserve"> </w:t>
      </w:r>
      <w:r w:rsidR="009F4EC4" w:rsidRPr="004115C3">
        <w:rPr>
          <w:sz w:val="24"/>
          <w:szCs w:val="24"/>
        </w:rPr>
        <w:t>The results of this study can guide improvements in future biosurveillance research and development.</w:t>
      </w:r>
    </w:p>
    <w:p w14:paraId="159380AD" w14:textId="77777777" w:rsidR="00535FFD" w:rsidRPr="004115C3" w:rsidRDefault="00535FFD" w:rsidP="006220F1">
      <w:pPr>
        <w:pStyle w:val="Normal1"/>
        <w:spacing w:line="240" w:lineRule="auto"/>
        <w:rPr>
          <w:sz w:val="24"/>
          <w:szCs w:val="24"/>
        </w:rPr>
      </w:pPr>
    </w:p>
    <w:p w14:paraId="56BC22B8" w14:textId="77777777" w:rsidR="00535FFD" w:rsidRPr="004115C3" w:rsidRDefault="00184A30" w:rsidP="006220F1">
      <w:pPr>
        <w:pStyle w:val="Normal1"/>
        <w:spacing w:line="240" w:lineRule="auto"/>
        <w:outlineLvl w:val="0"/>
        <w:rPr>
          <w:b/>
          <w:sz w:val="24"/>
          <w:szCs w:val="24"/>
        </w:rPr>
      </w:pPr>
      <w:r w:rsidRPr="004115C3">
        <w:rPr>
          <w:b/>
          <w:sz w:val="24"/>
          <w:szCs w:val="24"/>
        </w:rPr>
        <w:t>M</w:t>
      </w:r>
      <w:r w:rsidR="005148A4" w:rsidRPr="004115C3">
        <w:rPr>
          <w:b/>
          <w:sz w:val="24"/>
          <w:szCs w:val="24"/>
        </w:rPr>
        <w:t>ETHODS</w:t>
      </w:r>
    </w:p>
    <w:p w14:paraId="0A8CDDB0" w14:textId="77777777" w:rsidR="00535FFD" w:rsidRPr="004115C3" w:rsidRDefault="00AC0D50" w:rsidP="006220F1">
      <w:pPr>
        <w:pStyle w:val="Normal1"/>
        <w:spacing w:line="240" w:lineRule="auto"/>
        <w:outlineLvl w:val="0"/>
        <w:rPr>
          <w:i/>
          <w:sz w:val="24"/>
          <w:szCs w:val="24"/>
        </w:rPr>
      </w:pPr>
      <w:r w:rsidRPr="004115C3">
        <w:rPr>
          <w:i/>
          <w:sz w:val="24"/>
          <w:szCs w:val="24"/>
        </w:rPr>
        <w:t>Operational D</w:t>
      </w:r>
      <w:r w:rsidR="00184A30" w:rsidRPr="004115C3">
        <w:rPr>
          <w:i/>
          <w:sz w:val="24"/>
          <w:szCs w:val="24"/>
        </w:rPr>
        <w:t>efinitions</w:t>
      </w:r>
    </w:p>
    <w:p w14:paraId="5921718B" w14:textId="421092A3" w:rsidR="00CF4B6B" w:rsidRPr="004115C3" w:rsidRDefault="00184A30" w:rsidP="004C10F9">
      <w:pPr>
        <w:pStyle w:val="Normal1"/>
        <w:spacing w:line="240" w:lineRule="auto"/>
        <w:ind w:firstLine="720"/>
        <w:rPr>
          <w:sz w:val="24"/>
          <w:szCs w:val="24"/>
        </w:rPr>
      </w:pPr>
      <w:r w:rsidRPr="004115C3">
        <w:rPr>
          <w:sz w:val="24"/>
          <w:szCs w:val="24"/>
        </w:rPr>
        <w:t xml:space="preserve">A major obstacle in the study of </w:t>
      </w:r>
      <w:r w:rsidR="00990C45" w:rsidRPr="004115C3">
        <w:rPr>
          <w:sz w:val="24"/>
          <w:szCs w:val="24"/>
        </w:rPr>
        <w:t>bio</w:t>
      </w:r>
      <w:r w:rsidRPr="004115C3">
        <w:rPr>
          <w:sz w:val="24"/>
          <w:szCs w:val="24"/>
        </w:rPr>
        <w:t xml:space="preserve">surveillance is the lack of consistent, accepted and widely adopted definitions for the various types of </w:t>
      </w:r>
      <w:r w:rsidR="00990C45" w:rsidRPr="004115C3">
        <w:rPr>
          <w:sz w:val="24"/>
          <w:szCs w:val="24"/>
        </w:rPr>
        <w:t>bio</w:t>
      </w:r>
      <w:r w:rsidRPr="004115C3">
        <w:rPr>
          <w:sz w:val="24"/>
          <w:szCs w:val="24"/>
        </w:rPr>
        <w:t>surveillance methods and systems currently in use.</w:t>
      </w:r>
      <w:r w:rsidR="00A87CF3" w:rsidRPr="004115C3">
        <w:rPr>
          <w:rStyle w:val="FootnoteReference"/>
          <w:sz w:val="24"/>
          <w:szCs w:val="24"/>
        </w:rPr>
        <w:t>9</w:t>
      </w:r>
      <w:r w:rsidR="00B87E38">
        <w:rPr>
          <w:sz w:val="24"/>
          <w:szCs w:val="24"/>
        </w:rPr>
        <w:t xml:space="preserve"> </w:t>
      </w:r>
      <w:r w:rsidRPr="004115C3">
        <w:rPr>
          <w:sz w:val="24"/>
          <w:szCs w:val="24"/>
        </w:rPr>
        <w:t xml:space="preserve">As </w:t>
      </w:r>
      <w:r w:rsidR="00990C45" w:rsidRPr="004115C3">
        <w:rPr>
          <w:sz w:val="24"/>
          <w:szCs w:val="24"/>
        </w:rPr>
        <w:t>bio</w:t>
      </w:r>
      <w:r w:rsidRPr="004115C3">
        <w:rPr>
          <w:sz w:val="24"/>
          <w:szCs w:val="24"/>
        </w:rPr>
        <w:t xml:space="preserve">surveillance has moved beyond governmental institutions and into the realm of organizations </w:t>
      </w:r>
      <w:r w:rsidR="00990C45" w:rsidRPr="004115C3">
        <w:rPr>
          <w:sz w:val="24"/>
          <w:szCs w:val="24"/>
        </w:rPr>
        <w:t>like</w:t>
      </w:r>
      <w:r w:rsidRPr="004115C3">
        <w:rPr>
          <w:sz w:val="24"/>
          <w:szCs w:val="24"/>
        </w:rPr>
        <w:t xml:space="preserve"> hospitals, zoos, businesses, technology companies, and nonprofits, information streams have diversified to include a variety of non-traditional data streams</w:t>
      </w:r>
      <w:r w:rsidR="00E61344" w:rsidRPr="004115C3">
        <w:rPr>
          <w:sz w:val="24"/>
          <w:szCs w:val="24"/>
        </w:rPr>
        <w:t>.</w:t>
      </w:r>
      <w:r w:rsidR="00AD0697" w:rsidRPr="004115C3">
        <w:rPr>
          <w:sz w:val="24"/>
          <w:szCs w:val="24"/>
          <w:vertAlign w:val="superscript"/>
        </w:rPr>
        <w:t>6</w:t>
      </w:r>
      <w:r w:rsidRPr="004115C3">
        <w:rPr>
          <w:sz w:val="24"/>
          <w:szCs w:val="24"/>
        </w:rPr>
        <w:t xml:space="preserve"> The need arises for an established biosurveillance lexicon that incorporate</w:t>
      </w:r>
      <w:r w:rsidR="00990C45" w:rsidRPr="004115C3">
        <w:rPr>
          <w:sz w:val="24"/>
          <w:szCs w:val="24"/>
        </w:rPr>
        <w:t>s</w:t>
      </w:r>
      <w:r w:rsidRPr="004115C3">
        <w:rPr>
          <w:sz w:val="24"/>
          <w:szCs w:val="24"/>
        </w:rPr>
        <w:t xml:space="preserve"> </w:t>
      </w:r>
      <w:r w:rsidR="00990C45" w:rsidRPr="004115C3">
        <w:rPr>
          <w:sz w:val="24"/>
          <w:szCs w:val="24"/>
        </w:rPr>
        <w:t>strict operational definitions</w:t>
      </w:r>
      <w:r w:rsidRPr="004115C3">
        <w:rPr>
          <w:sz w:val="24"/>
          <w:szCs w:val="24"/>
        </w:rPr>
        <w:t>.</w:t>
      </w:r>
      <w:r w:rsidR="00A87CF3" w:rsidRPr="004115C3">
        <w:rPr>
          <w:sz w:val="24"/>
          <w:szCs w:val="24"/>
          <w:vertAlign w:val="superscript"/>
        </w:rPr>
        <w:t>10</w:t>
      </w:r>
      <w:r w:rsidR="00AD0697" w:rsidRPr="004115C3">
        <w:rPr>
          <w:sz w:val="24"/>
          <w:szCs w:val="24"/>
          <w:vertAlign w:val="superscript"/>
        </w:rPr>
        <w:t>,</w:t>
      </w:r>
      <w:r w:rsidR="00A87CF3" w:rsidRPr="004115C3">
        <w:rPr>
          <w:sz w:val="24"/>
          <w:szCs w:val="24"/>
          <w:vertAlign w:val="superscript"/>
        </w:rPr>
        <w:t>11</w:t>
      </w:r>
    </w:p>
    <w:p w14:paraId="730DBBB5" w14:textId="77777777" w:rsidR="00535FFD" w:rsidRPr="004115C3" w:rsidRDefault="00184A30" w:rsidP="006220F1">
      <w:pPr>
        <w:pStyle w:val="Normal1"/>
        <w:spacing w:line="240" w:lineRule="auto"/>
        <w:rPr>
          <w:sz w:val="24"/>
          <w:szCs w:val="24"/>
        </w:rPr>
      </w:pPr>
      <w:r w:rsidRPr="004115C3">
        <w:rPr>
          <w:sz w:val="24"/>
          <w:szCs w:val="24"/>
        </w:rPr>
        <w:t>To facilitate our analysis, before data collecti</w:t>
      </w:r>
      <w:r w:rsidR="00990C45" w:rsidRPr="004115C3">
        <w:rPr>
          <w:sz w:val="24"/>
          <w:szCs w:val="24"/>
        </w:rPr>
        <w:t>on, concise</w:t>
      </w:r>
      <w:r w:rsidRPr="004115C3">
        <w:rPr>
          <w:sz w:val="24"/>
          <w:szCs w:val="24"/>
        </w:rPr>
        <w:t xml:space="preserve"> operational definitions were established through a literature review </w:t>
      </w:r>
      <w:r w:rsidR="00081ACE" w:rsidRPr="004115C3">
        <w:rPr>
          <w:sz w:val="24"/>
          <w:szCs w:val="24"/>
        </w:rPr>
        <w:t>(</w:t>
      </w:r>
      <w:r w:rsidR="009929BD" w:rsidRPr="004115C3">
        <w:rPr>
          <w:sz w:val="24"/>
          <w:szCs w:val="24"/>
        </w:rPr>
        <w:t xml:space="preserve">see </w:t>
      </w:r>
      <w:r w:rsidR="001F1467" w:rsidRPr="004115C3">
        <w:rPr>
          <w:sz w:val="24"/>
          <w:szCs w:val="24"/>
        </w:rPr>
        <w:t>below</w:t>
      </w:r>
      <w:r w:rsidR="00081ACE" w:rsidRPr="004115C3">
        <w:rPr>
          <w:sz w:val="24"/>
          <w:szCs w:val="24"/>
        </w:rPr>
        <w:t>)</w:t>
      </w:r>
      <w:r w:rsidR="001F1467" w:rsidRPr="004115C3">
        <w:rPr>
          <w:sz w:val="24"/>
          <w:szCs w:val="24"/>
        </w:rPr>
        <w:t xml:space="preserve">. These definitions were </w:t>
      </w:r>
      <w:r w:rsidR="00C92870" w:rsidRPr="004115C3">
        <w:rPr>
          <w:sz w:val="24"/>
          <w:szCs w:val="24"/>
        </w:rPr>
        <w:t>selected</w:t>
      </w:r>
      <w:r w:rsidRPr="004115C3">
        <w:rPr>
          <w:sz w:val="24"/>
          <w:szCs w:val="24"/>
        </w:rPr>
        <w:t xml:space="preserve"> </w:t>
      </w:r>
      <w:r w:rsidR="007C3D87" w:rsidRPr="004115C3">
        <w:rPr>
          <w:sz w:val="24"/>
          <w:szCs w:val="24"/>
        </w:rPr>
        <w:t>using a modified</w:t>
      </w:r>
      <w:r w:rsidRPr="004115C3">
        <w:rPr>
          <w:sz w:val="24"/>
          <w:szCs w:val="24"/>
        </w:rPr>
        <w:t xml:space="preserve"> </w:t>
      </w:r>
      <w:bookmarkStart w:id="6" w:name="OLE_LINK1"/>
      <w:bookmarkStart w:id="7" w:name="OLE_LINK2"/>
      <w:r w:rsidR="001F1467" w:rsidRPr="004115C3">
        <w:rPr>
          <w:sz w:val="24"/>
          <w:szCs w:val="24"/>
        </w:rPr>
        <w:t>Delphi</w:t>
      </w:r>
      <w:r w:rsidRPr="004115C3">
        <w:rPr>
          <w:sz w:val="24"/>
          <w:szCs w:val="24"/>
        </w:rPr>
        <w:t xml:space="preserve"> method </w:t>
      </w:r>
      <w:bookmarkEnd w:id="6"/>
      <w:bookmarkEnd w:id="7"/>
      <w:r w:rsidR="00C92870" w:rsidRPr="004115C3">
        <w:rPr>
          <w:sz w:val="24"/>
          <w:szCs w:val="24"/>
        </w:rPr>
        <w:t>and consisted</w:t>
      </w:r>
      <w:r w:rsidR="009929BD" w:rsidRPr="004115C3">
        <w:rPr>
          <w:sz w:val="24"/>
          <w:szCs w:val="24"/>
        </w:rPr>
        <w:t xml:space="preserve"> of public health and infectious disease experts</w:t>
      </w:r>
      <w:r w:rsidR="001F1467" w:rsidRPr="004115C3">
        <w:rPr>
          <w:sz w:val="24"/>
          <w:szCs w:val="24"/>
        </w:rPr>
        <w:t xml:space="preserve"> at EcoHealth </w:t>
      </w:r>
      <w:r w:rsidR="00AB14A0" w:rsidRPr="004115C3">
        <w:rPr>
          <w:sz w:val="24"/>
          <w:szCs w:val="24"/>
        </w:rPr>
        <w:t xml:space="preserve">Alliance to </w:t>
      </w:r>
      <w:r w:rsidR="006140A4" w:rsidRPr="004115C3">
        <w:rPr>
          <w:sz w:val="24"/>
          <w:szCs w:val="24"/>
        </w:rPr>
        <w:t>create comprehensive operational definitions</w:t>
      </w:r>
      <w:r w:rsidR="009929BD" w:rsidRPr="004115C3">
        <w:rPr>
          <w:sz w:val="24"/>
          <w:szCs w:val="24"/>
        </w:rPr>
        <w:t>.</w:t>
      </w:r>
    </w:p>
    <w:p w14:paraId="70E70344" w14:textId="77777777" w:rsidR="003C3DAB" w:rsidRPr="004115C3" w:rsidRDefault="003C3DAB" w:rsidP="006220F1">
      <w:pPr>
        <w:pStyle w:val="Normal1"/>
        <w:spacing w:line="240" w:lineRule="auto"/>
        <w:rPr>
          <w:i/>
          <w:color w:val="333333"/>
          <w:sz w:val="24"/>
          <w:szCs w:val="24"/>
        </w:rPr>
      </w:pPr>
    </w:p>
    <w:p w14:paraId="697532EC" w14:textId="77777777" w:rsidR="00CF4B6B" w:rsidRPr="003F04CB" w:rsidRDefault="003C3DAB" w:rsidP="004C10F9">
      <w:pPr>
        <w:pStyle w:val="Normal1"/>
        <w:spacing w:line="240" w:lineRule="auto"/>
        <w:outlineLvl w:val="0"/>
        <w:rPr>
          <w:color w:val="000000" w:themeColor="text1"/>
          <w:sz w:val="24"/>
          <w:szCs w:val="24"/>
        </w:rPr>
      </w:pPr>
      <w:r w:rsidRPr="003F04CB">
        <w:rPr>
          <w:i/>
          <w:color w:val="000000" w:themeColor="text1"/>
          <w:sz w:val="24"/>
          <w:szCs w:val="24"/>
        </w:rPr>
        <w:t xml:space="preserve">Biosurveillance </w:t>
      </w:r>
      <w:r w:rsidR="00AC0D50" w:rsidRPr="003F04CB">
        <w:rPr>
          <w:i/>
          <w:color w:val="000000" w:themeColor="text1"/>
          <w:sz w:val="24"/>
          <w:szCs w:val="24"/>
        </w:rPr>
        <w:t>S</w:t>
      </w:r>
      <w:r w:rsidR="006140A4" w:rsidRPr="003F04CB">
        <w:rPr>
          <w:i/>
          <w:color w:val="000000" w:themeColor="text1"/>
          <w:sz w:val="24"/>
          <w:szCs w:val="24"/>
        </w:rPr>
        <w:t>ystem</w:t>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p>
    <w:p w14:paraId="502F853D" w14:textId="77777777" w:rsidR="003C3DAB" w:rsidRPr="003F04CB" w:rsidRDefault="003C3DAB" w:rsidP="004C10F9">
      <w:pPr>
        <w:pStyle w:val="Normal1"/>
        <w:spacing w:line="240" w:lineRule="auto"/>
        <w:ind w:firstLine="720"/>
        <w:rPr>
          <w:color w:val="auto"/>
          <w:sz w:val="24"/>
          <w:szCs w:val="24"/>
        </w:rPr>
      </w:pPr>
      <w:r w:rsidRPr="003F04CB">
        <w:rPr>
          <w:color w:val="000000" w:themeColor="text1"/>
          <w:sz w:val="24"/>
          <w:szCs w:val="24"/>
        </w:rPr>
        <w:t>Biosurveillance is the process of systematically gathering, integrating, analyzing and disseminating information related to human, animal, or plant health.</w:t>
      </w:r>
      <w:r w:rsidR="00A87CF3" w:rsidRPr="003F04CB">
        <w:rPr>
          <w:color w:val="000000" w:themeColor="text1"/>
          <w:sz w:val="24"/>
          <w:szCs w:val="24"/>
          <w:vertAlign w:val="superscript"/>
        </w:rPr>
        <w:t>12,13</w:t>
      </w:r>
      <w:r w:rsidR="00D669C6" w:rsidRPr="003F04CB">
        <w:rPr>
          <w:color w:val="auto"/>
          <w:sz w:val="24"/>
          <w:szCs w:val="24"/>
          <w:vertAlign w:val="superscript"/>
        </w:rPr>
        <w:t xml:space="preserve"> </w:t>
      </w:r>
      <w:r w:rsidR="00C92870" w:rsidRPr="003F04CB">
        <w:rPr>
          <w:color w:val="auto"/>
          <w:sz w:val="24"/>
          <w:szCs w:val="24"/>
        </w:rPr>
        <w:t>This</w:t>
      </w:r>
      <w:r w:rsidRPr="003F04CB">
        <w:rPr>
          <w:color w:val="auto"/>
          <w:sz w:val="24"/>
          <w:szCs w:val="24"/>
        </w:rPr>
        <w:t xml:space="preserve"> definition </w:t>
      </w:r>
      <w:r w:rsidR="008A6364" w:rsidRPr="003F04CB">
        <w:rPr>
          <w:color w:val="auto"/>
          <w:sz w:val="24"/>
          <w:szCs w:val="24"/>
        </w:rPr>
        <w:t xml:space="preserve">includes both </w:t>
      </w:r>
      <w:r w:rsidRPr="003F04CB">
        <w:rPr>
          <w:color w:val="auto"/>
          <w:sz w:val="24"/>
          <w:szCs w:val="24"/>
        </w:rPr>
        <w:t xml:space="preserve">systems </w:t>
      </w:r>
      <w:r w:rsidR="008A6364" w:rsidRPr="003F04CB">
        <w:rPr>
          <w:color w:val="auto"/>
          <w:sz w:val="24"/>
          <w:szCs w:val="24"/>
        </w:rPr>
        <w:t xml:space="preserve">that continuously collect health data, and systems </w:t>
      </w:r>
      <w:r w:rsidRPr="003F04CB">
        <w:rPr>
          <w:color w:val="auto"/>
          <w:sz w:val="24"/>
          <w:szCs w:val="24"/>
        </w:rPr>
        <w:t>that were established for use in outbreaks but remain dormant until activated.</w:t>
      </w:r>
    </w:p>
    <w:p w14:paraId="4A175884" w14:textId="77777777" w:rsidR="003C3DAB" w:rsidRPr="004115C3" w:rsidRDefault="003C3DAB" w:rsidP="006220F1">
      <w:pPr>
        <w:pStyle w:val="Normal1"/>
        <w:spacing w:line="240" w:lineRule="auto"/>
        <w:rPr>
          <w:sz w:val="24"/>
          <w:szCs w:val="24"/>
        </w:rPr>
      </w:pPr>
    </w:p>
    <w:p w14:paraId="7CAB943E" w14:textId="729A751E" w:rsidR="003C3DAB" w:rsidRPr="004115C3" w:rsidRDefault="00AC0D50" w:rsidP="006220F1">
      <w:pPr>
        <w:pStyle w:val="Normal1"/>
        <w:spacing w:line="240" w:lineRule="auto"/>
        <w:outlineLvl w:val="0"/>
        <w:rPr>
          <w:i/>
          <w:sz w:val="24"/>
          <w:szCs w:val="24"/>
        </w:rPr>
      </w:pPr>
      <w:del w:id="8" w:author="Andrew Huff" w:date="2015-12-14T10:43:00Z">
        <w:r w:rsidRPr="004115C3" w:rsidDel="00B64C37">
          <w:rPr>
            <w:i/>
            <w:sz w:val="24"/>
            <w:szCs w:val="24"/>
          </w:rPr>
          <w:delText xml:space="preserve">Traditional </w:delText>
        </w:r>
      </w:del>
      <w:ins w:id="9" w:author="Andrew Huff" w:date="2015-12-14T10:43:00Z">
        <w:r w:rsidR="00B64C37">
          <w:rPr>
            <w:i/>
            <w:sz w:val="24"/>
            <w:szCs w:val="24"/>
          </w:rPr>
          <w:t>Laboratory Based</w:t>
        </w:r>
        <w:r w:rsidR="00B64C37" w:rsidRPr="004115C3">
          <w:rPr>
            <w:i/>
            <w:sz w:val="24"/>
            <w:szCs w:val="24"/>
          </w:rPr>
          <w:t xml:space="preserve"> </w:t>
        </w:r>
      </w:ins>
      <w:r w:rsidRPr="004115C3">
        <w:rPr>
          <w:i/>
          <w:sz w:val="24"/>
          <w:szCs w:val="24"/>
        </w:rPr>
        <w:t>S</w:t>
      </w:r>
      <w:r w:rsidR="003C3DAB" w:rsidRPr="004115C3">
        <w:rPr>
          <w:i/>
          <w:sz w:val="24"/>
          <w:szCs w:val="24"/>
        </w:rPr>
        <w:t>urveillance</w:t>
      </w:r>
    </w:p>
    <w:p w14:paraId="5D631BFD" w14:textId="60C157B7" w:rsidR="003C3DAB" w:rsidRPr="004115C3" w:rsidRDefault="0093122C" w:rsidP="004C10F9">
      <w:pPr>
        <w:pStyle w:val="Normal1"/>
        <w:spacing w:line="240" w:lineRule="auto"/>
        <w:ind w:firstLine="720"/>
        <w:rPr>
          <w:sz w:val="24"/>
          <w:szCs w:val="24"/>
        </w:rPr>
      </w:pPr>
      <w:del w:id="10" w:author="Andrew Huff" w:date="2015-12-14T10:43:00Z">
        <w:r w:rsidRPr="004115C3" w:rsidDel="00B64C37">
          <w:rPr>
            <w:sz w:val="24"/>
            <w:szCs w:val="24"/>
          </w:rPr>
          <w:delText xml:space="preserve">Traditional </w:delText>
        </w:r>
      </w:del>
      <w:ins w:id="11" w:author="Andrew Huff" w:date="2015-12-14T10:43:00Z">
        <w:r w:rsidR="00B64C37">
          <w:rPr>
            <w:sz w:val="24"/>
            <w:szCs w:val="24"/>
          </w:rPr>
          <w:t>Laboratory based</w:t>
        </w:r>
        <w:r w:rsidR="00B64C37" w:rsidRPr="004115C3">
          <w:rPr>
            <w:sz w:val="24"/>
            <w:szCs w:val="24"/>
          </w:rPr>
          <w:t xml:space="preserve"> </w:t>
        </w:r>
      </w:ins>
      <w:r w:rsidRPr="004115C3">
        <w:rPr>
          <w:sz w:val="24"/>
          <w:szCs w:val="24"/>
        </w:rPr>
        <w:t>surveillance systems are biosurveillance</w:t>
      </w:r>
      <w:r w:rsidR="003C3DAB" w:rsidRPr="004115C3">
        <w:rPr>
          <w:sz w:val="24"/>
          <w:szCs w:val="24"/>
        </w:rPr>
        <w:t xml:space="preserve"> systems that rely on laboratory confirmation of disease presence. Examples of traditional surveillance include confirmed case-counts from hospitals, clinics</w:t>
      </w:r>
      <w:r w:rsidR="00995827" w:rsidRPr="004115C3">
        <w:rPr>
          <w:sz w:val="24"/>
          <w:szCs w:val="24"/>
        </w:rPr>
        <w:t>,</w:t>
      </w:r>
      <w:r w:rsidR="003C3DAB" w:rsidRPr="004115C3">
        <w:rPr>
          <w:sz w:val="24"/>
          <w:szCs w:val="24"/>
        </w:rPr>
        <w:t xml:space="preserve"> and laboratory </w:t>
      </w:r>
      <w:r w:rsidR="00995827" w:rsidRPr="004115C3">
        <w:rPr>
          <w:sz w:val="24"/>
          <w:szCs w:val="24"/>
        </w:rPr>
        <w:t xml:space="preserve">testing </w:t>
      </w:r>
      <w:r w:rsidR="003C3DAB" w:rsidRPr="004115C3">
        <w:rPr>
          <w:sz w:val="24"/>
          <w:szCs w:val="24"/>
        </w:rPr>
        <w:t xml:space="preserve">reports. </w:t>
      </w:r>
    </w:p>
    <w:p w14:paraId="3E35905A" w14:textId="77777777" w:rsidR="003C3DAB" w:rsidRPr="004115C3" w:rsidRDefault="003C3DAB" w:rsidP="006220F1">
      <w:pPr>
        <w:spacing w:line="240" w:lineRule="auto"/>
        <w:rPr>
          <w:sz w:val="24"/>
          <w:szCs w:val="24"/>
        </w:rPr>
      </w:pPr>
    </w:p>
    <w:p w14:paraId="27EFA590" w14:textId="77777777" w:rsidR="003C3DAB" w:rsidRPr="004115C3" w:rsidRDefault="00AC0D50" w:rsidP="006220F1">
      <w:pPr>
        <w:pStyle w:val="Normal1"/>
        <w:spacing w:line="240" w:lineRule="auto"/>
        <w:outlineLvl w:val="0"/>
        <w:rPr>
          <w:i/>
          <w:sz w:val="24"/>
          <w:szCs w:val="24"/>
        </w:rPr>
      </w:pPr>
      <w:r w:rsidRPr="004115C3">
        <w:rPr>
          <w:i/>
          <w:sz w:val="24"/>
          <w:szCs w:val="24"/>
        </w:rPr>
        <w:t>Syndromic S</w:t>
      </w:r>
      <w:r w:rsidR="003C3DAB" w:rsidRPr="004115C3">
        <w:rPr>
          <w:i/>
          <w:sz w:val="24"/>
          <w:szCs w:val="24"/>
        </w:rPr>
        <w:t>urveillance</w:t>
      </w:r>
    </w:p>
    <w:p w14:paraId="2FAF4920" w14:textId="77777777" w:rsidR="00CF4B6B" w:rsidRPr="004115C3" w:rsidRDefault="003C3DAB" w:rsidP="00680967">
      <w:pPr>
        <w:pStyle w:val="Normal1"/>
        <w:spacing w:line="240" w:lineRule="auto"/>
        <w:ind w:firstLine="720"/>
        <w:rPr>
          <w:sz w:val="24"/>
          <w:szCs w:val="24"/>
        </w:rPr>
      </w:pPr>
      <w:r w:rsidRPr="004115C3">
        <w:rPr>
          <w:sz w:val="24"/>
          <w:szCs w:val="24"/>
        </w:rPr>
        <w:t>Currently</w:t>
      </w:r>
      <w:r w:rsidR="00D80CF7" w:rsidRPr="004115C3">
        <w:rPr>
          <w:sz w:val="24"/>
          <w:szCs w:val="24"/>
        </w:rPr>
        <w:t>,</w:t>
      </w:r>
      <w:r w:rsidRPr="004115C3">
        <w:rPr>
          <w:sz w:val="24"/>
          <w:szCs w:val="24"/>
        </w:rPr>
        <w:t xml:space="preserve"> there is </w:t>
      </w:r>
      <w:r w:rsidR="001C5F6E" w:rsidRPr="004115C3">
        <w:rPr>
          <w:sz w:val="24"/>
          <w:szCs w:val="24"/>
        </w:rPr>
        <w:t xml:space="preserve">no </w:t>
      </w:r>
      <w:r w:rsidRPr="004115C3">
        <w:rPr>
          <w:sz w:val="24"/>
          <w:szCs w:val="24"/>
        </w:rPr>
        <w:t>consensus on what constitutes syndromic</w:t>
      </w:r>
      <w:r w:rsidR="001C5F6E" w:rsidRPr="004115C3">
        <w:rPr>
          <w:sz w:val="24"/>
          <w:szCs w:val="24"/>
        </w:rPr>
        <w:t xml:space="preserve"> surveillance. M</w:t>
      </w:r>
      <w:r w:rsidRPr="004115C3">
        <w:rPr>
          <w:sz w:val="24"/>
          <w:szCs w:val="24"/>
        </w:rPr>
        <w:t xml:space="preserve">ost uses of the term refer to data </w:t>
      </w:r>
      <w:r w:rsidR="001C5F6E" w:rsidRPr="004115C3">
        <w:rPr>
          <w:sz w:val="24"/>
          <w:szCs w:val="24"/>
        </w:rPr>
        <w:t xml:space="preserve">collected </w:t>
      </w:r>
      <w:r w:rsidRPr="004115C3">
        <w:rPr>
          <w:sz w:val="24"/>
          <w:szCs w:val="24"/>
        </w:rPr>
        <w:t>on health events without confirmed lab</w:t>
      </w:r>
      <w:r w:rsidR="001C5F6E" w:rsidRPr="004115C3">
        <w:rPr>
          <w:sz w:val="24"/>
          <w:szCs w:val="24"/>
        </w:rPr>
        <w:t>oratory identification. The common goal of syndromic surveillance is to</w:t>
      </w:r>
      <w:r w:rsidR="00F54A15" w:rsidRPr="004115C3">
        <w:rPr>
          <w:sz w:val="24"/>
          <w:szCs w:val="24"/>
        </w:rPr>
        <w:t xml:space="preserve"> identify disease</w:t>
      </w:r>
      <w:r w:rsidRPr="004115C3">
        <w:rPr>
          <w:sz w:val="24"/>
          <w:szCs w:val="24"/>
        </w:rPr>
        <w:t xml:space="preserve"> clusters earlier than with traditional methods.</w:t>
      </w:r>
      <w:r w:rsidRPr="00272A2B">
        <w:rPr>
          <w:sz w:val="24"/>
          <w:szCs w:val="24"/>
          <w:vertAlign w:val="superscript"/>
        </w:rPr>
        <w:footnoteReference w:id="1"/>
      </w:r>
      <w:r w:rsidR="00272A2B" w:rsidRPr="00272A2B">
        <w:rPr>
          <w:sz w:val="24"/>
          <w:szCs w:val="24"/>
          <w:vertAlign w:val="superscript"/>
        </w:rPr>
        <w:t>,</w:t>
      </w:r>
      <w:r w:rsidRPr="004115C3">
        <w:rPr>
          <w:sz w:val="24"/>
          <w:szCs w:val="24"/>
          <w:vertAlign w:val="superscript"/>
        </w:rPr>
        <w:footnoteReference w:id="2"/>
      </w:r>
      <w:r w:rsidRPr="004115C3">
        <w:rPr>
          <w:sz w:val="24"/>
          <w:szCs w:val="24"/>
        </w:rPr>
        <w:t xml:space="preserve"> </w:t>
      </w:r>
      <w:bookmarkStart w:id="12" w:name="OLE_LINK3"/>
      <w:bookmarkStart w:id="13" w:name="OLE_LINK4"/>
      <w:r w:rsidR="00F54A15" w:rsidRPr="004115C3">
        <w:rPr>
          <w:sz w:val="24"/>
          <w:szCs w:val="24"/>
        </w:rPr>
        <w:t xml:space="preserve">In </w:t>
      </w:r>
      <w:r w:rsidRPr="004115C3">
        <w:rPr>
          <w:sz w:val="24"/>
          <w:szCs w:val="24"/>
        </w:rPr>
        <w:t xml:space="preserve">this study, syndromic surveillance is </w:t>
      </w:r>
      <w:r w:rsidR="00D86041" w:rsidRPr="004115C3">
        <w:rPr>
          <w:sz w:val="24"/>
          <w:szCs w:val="24"/>
        </w:rPr>
        <w:t xml:space="preserve">defined as </w:t>
      </w:r>
      <w:r w:rsidRPr="004115C3">
        <w:rPr>
          <w:sz w:val="24"/>
          <w:szCs w:val="24"/>
        </w:rPr>
        <w:t>the systematic collection, analysis, and dissem</w:t>
      </w:r>
      <w:r w:rsidR="004C10F9" w:rsidRPr="004115C3">
        <w:rPr>
          <w:sz w:val="24"/>
          <w:szCs w:val="24"/>
        </w:rPr>
        <w:t>ination of a broad</w:t>
      </w:r>
      <w:r w:rsidR="00F54A15" w:rsidRPr="004115C3">
        <w:rPr>
          <w:sz w:val="24"/>
          <w:szCs w:val="24"/>
        </w:rPr>
        <w:t xml:space="preserve"> </w:t>
      </w:r>
      <w:r w:rsidR="000938DB" w:rsidRPr="004115C3">
        <w:rPr>
          <w:sz w:val="24"/>
          <w:szCs w:val="24"/>
        </w:rPr>
        <w:t xml:space="preserve">array </w:t>
      </w:r>
      <w:r w:rsidR="00F54A15" w:rsidRPr="004115C3">
        <w:rPr>
          <w:sz w:val="24"/>
          <w:szCs w:val="24"/>
        </w:rPr>
        <w:t xml:space="preserve">of </w:t>
      </w:r>
      <w:r w:rsidR="00D80CF7" w:rsidRPr="004115C3">
        <w:rPr>
          <w:sz w:val="24"/>
          <w:szCs w:val="24"/>
        </w:rPr>
        <w:t>non-laboratory</w:t>
      </w:r>
      <w:r w:rsidRPr="004115C3">
        <w:rPr>
          <w:sz w:val="24"/>
          <w:szCs w:val="24"/>
        </w:rPr>
        <w:t xml:space="preserve"> data</w:t>
      </w:r>
      <w:bookmarkEnd w:id="12"/>
      <w:bookmarkEnd w:id="13"/>
      <w:r w:rsidRPr="004115C3">
        <w:rPr>
          <w:sz w:val="24"/>
          <w:szCs w:val="24"/>
        </w:rPr>
        <w:t>.</w:t>
      </w:r>
      <w:r w:rsidR="00272A2B">
        <w:rPr>
          <w:sz w:val="24"/>
          <w:szCs w:val="24"/>
          <w:vertAlign w:val="superscript"/>
        </w:rPr>
        <w:t>11,</w:t>
      </w:r>
      <w:r w:rsidR="00A87CF3" w:rsidRPr="004115C3">
        <w:rPr>
          <w:sz w:val="24"/>
          <w:szCs w:val="24"/>
          <w:vertAlign w:val="superscript"/>
        </w:rPr>
        <w:t>14</w:t>
      </w:r>
      <w:r w:rsidR="0063695D" w:rsidRPr="004115C3">
        <w:rPr>
          <w:sz w:val="24"/>
          <w:szCs w:val="24"/>
          <w:vertAlign w:val="superscript"/>
        </w:rPr>
        <w:t>,1</w:t>
      </w:r>
      <w:r w:rsidR="00A87CF3" w:rsidRPr="004115C3">
        <w:rPr>
          <w:sz w:val="24"/>
          <w:szCs w:val="24"/>
          <w:vertAlign w:val="superscript"/>
        </w:rPr>
        <w:t>5</w:t>
      </w:r>
      <w:r w:rsidRPr="004115C3">
        <w:rPr>
          <w:sz w:val="24"/>
          <w:szCs w:val="24"/>
        </w:rPr>
        <w:t xml:space="preserve"> </w:t>
      </w:r>
    </w:p>
    <w:p w14:paraId="729512DC" w14:textId="77777777" w:rsidR="003C3DAB" w:rsidRPr="004115C3" w:rsidRDefault="003C3DAB" w:rsidP="004C10F9">
      <w:pPr>
        <w:pStyle w:val="Normal1"/>
        <w:spacing w:line="240" w:lineRule="auto"/>
        <w:ind w:firstLine="720"/>
        <w:rPr>
          <w:sz w:val="24"/>
          <w:szCs w:val="24"/>
        </w:rPr>
      </w:pPr>
      <w:r w:rsidRPr="004115C3">
        <w:rPr>
          <w:sz w:val="24"/>
          <w:szCs w:val="24"/>
        </w:rPr>
        <w:t xml:space="preserve">In this study, </w:t>
      </w:r>
      <w:r w:rsidR="00D80CF7" w:rsidRPr="004115C3">
        <w:rPr>
          <w:sz w:val="24"/>
          <w:szCs w:val="24"/>
        </w:rPr>
        <w:t xml:space="preserve">pre-diagnostic refers to </w:t>
      </w:r>
      <w:r w:rsidR="000938DB" w:rsidRPr="004115C3">
        <w:rPr>
          <w:sz w:val="24"/>
          <w:szCs w:val="24"/>
        </w:rPr>
        <w:t>case counts</w:t>
      </w:r>
      <w:r w:rsidR="00D86041" w:rsidRPr="004115C3">
        <w:rPr>
          <w:sz w:val="24"/>
          <w:szCs w:val="24"/>
        </w:rPr>
        <w:t xml:space="preserve"> without </w:t>
      </w:r>
      <w:r w:rsidR="000938DB" w:rsidRPr="004115C3">
        <w:rPr>
          <w:sz w:val="24"/>
          <w:szCs w:val="24"/>
        </w:rPr>
        <w:t>laboratory-confirmed</w:t>
      </w:r>
      <w:r w:rsidR="005C2DDF" w:rsidRPr="004115C3">
        <w:rPr>
          <w:sz w:val="24"/>
          <w:szCs w:val="24"/>
        </w:rPr>
        <w:t xml:space="preserve"> </w:t>
      </w:r>
      <w:r w:rsidR="00D80CF7" w:rsidRPr="004115C3">
        <w:rPr>
          <w:sz w:val="24"/>
          <w:szCs w:val="24"/>
        </w:rPr>
        <w:t>diagnosis. Therefore,</w:t>
      </w:r>
      <w:r w:rsidR="00D86041" w:rsidRPr="004115C3">
        <w:rPr>
          <w:sz w:val="24"/>
          <w:szCs w:val="24"/>
        </w:rPr>
        <w:t xml:space="preserve"> </w:t>
      </w:r>
      <w:r w:rsidR="005C2DDF" w:rsidRPr="004115C3">
        <w:rPr>
          <w:sz w:val="24"/>
          <w:szCs w:val="24"/>
        </w:rPr>
        <w:t>systems that count clinical diagnoses based on symptoms and syndromes</w:t>
      </w:r>
      <w:r w:rsidRPr="004115C3">
        <w:rPr>
          <w:sz w:val="24"/>
          <w:szCs w:val="24"/>
        </w:rPr>
        <w:t xml:space="preserve"> are identified as syndromic</w:t>
      </w:r>
      <w:r w:rsidR="00D86041" w:rsidRPr="004115C3">
        <w:rPr>
          <w:sz w:val="24"/>
          <w:szCs w:val="24"/>
        </w:rPr>
        <w:t xml:space="preserve"> surveillance</w:t>
      </w:r>
      <w:r w:rsidRPr="004115C3">
        <w:rPr>
          <w:sz w:val="24"/>
          <w:szCs w:val="24"/>
        </w:rPr>
        <w:t>. Justification for this distinction includes the clinical overlap of disease symptoms (i.e., fever, diarrhea), low specificity of interim case definitions in outbreak settings,</w:t>
      </w:r>
      <w:r w:rsidR="0063695D" w:rsidRPr="004115C3">
        <w:rPr>
          <w:sz w:val="24"/>
          <w:szCs w:val="24"/>
          <w:vertAlign w:val="superscript"/>
        </w:rPr>
        <w:t>1</w:t>
      </w:r>
      <w:r w:rsidR="00A87CF3" w:rsidRPr="004115C3">
        <w:rPr>
          <w:sz w:val="24"/>
          <w:szCs w:val="24"/>
          <w:vertAlign w:val="superscript"/>
        </w:rPr>
        <w:t>6</w:t>
      </w:r>
      <w:r w:rsidRPr="004115C3">
        <w:rPr>
          <w:sz w:val="24"/>
          <w:szCs w:val="24"/>
        </w:rPr>
        <w:t xml:space="preserve"> and the necessity of laboratory analysis in specifying most infectious disease agents. </w:t>
      </w:r>
      <w:r w:rsidR="000938DB" w:rsidRPr="004115C3">
        <w:rPr>
          <w:sz w:val="24"/>
          <w:szCs w:val="24"/>
        </w:rPr>
        <w:t>Other e</w:t>
      </w:r>
      <w:r w:rsidRPr="004115C3">
        <w:rPr>
          <w:sz w:val="24"/>
          <w:szCs w:val="24"/>
        </w:rPr>
        <w:t>xamples of</w:t>
      </w:r>
      <w:r w:rsidR="005C2DDF" w:rsidRPr="004115C3">
        <w:rPr>
          <w:sz w:val="24"/>
          <w:szCs w:val="24"/>
        </w:rPr>
        <w:t xml:space="preserve"> </w:t>
      </w:r>
      <w:r w:rsidRPr="004115C3">
        <w:rPr>
          <w:sz w:val="24"/>
          <w:szCs w:val="24"/>
        </w:rPr>
        <w:t xml:space="preserve">syndromic surveillance include over-the-counter medication </w:t>
      </w:r>
      <w:r w:rsidR="00D80CF7" w:rsidRPr="004115C3">
        <w:rPr>
          <w:sz w:val="24"/>
          <w:szCs w:val="24"/>
        </w:rPr>
        <w:t xml:space="preserve">purchase trends, self-reporting, </w:t>
      </w:r>
      <w:r w:rsidRPr="004115C3">
        <w:rPr>
          <w:sz w:val="24"/>
          <w:szCs w:val="24"/>
        </w:rPr>
        <w:t xml:space="preserve">and Internet search queries. </w:t>
      </w:r>
    </w:p>
    <w:p w14:paraId="5C0171A3" w14:textId="77777777" w:rsidR="00D80CF7" w:rsidRPr="004115C3" w:rsidRDefault="00D80CF7" w:rsidP="006220F1">
      <w:pPr>
        <w:pStyle w:val="Normal1"/>
        <w:spacing w:line="240" w:lineRule="auto"/>
        <w:rPr>
          <w:sz w:val="24"/>
          <w:szCs w:val="24"/>
        </w:rPr>
      </w:pPr>
    </w:p>
    <w:p w14:paraId="3E7173D3" w14:textId="77777777" w:rsidR="005C2DDF" w:rsidRPr="004115C3" w:rsidRDefault="002E4F0C" w:rsidP="005C2DDF">
      <w:pPr>
        <w:pStyle w:val="Normal1"/>
        <w:spacing w:line="240" w:lineRule="auto"/>
        <w:outlineLvl w:val="0"/>
        <w:rPr>
          <w:sz w:val="24"/>
          <w:szCs w:val="24"/>
        </w:rPr>
      </w:pPr>
      <w:r w:rsidRPr="004115C3">
        <w:rPr>
          <w:i/>
          <w:sz w:val="24"/>
          <w:szCs w:val="24"/>
        </w:rPr>
        <w:t>Data</w:t>
      </w:r>
    </w:p>
    <w:p w14:paraId="217537ED" w14:textId="77777777" w:rsidR="00184B6E" w:rsidRPr="004115C3" w:rsidRDefault="000A5B5A" w:rsidP="005C2DDF">
      <w:pPr>
        <w:pStyle w:val="Normal1"/>
        <w:spacing w:line="240" w:lineRule="auto"/>
        <w:ind w:firstLine="720"/>
        <w:outlineLvl w:val="0"/>
        <w:rPr>
          <w:sz w:val="24"/>
          <w:szCs w:val="24"/>
        </w:rPr>
      </w:pPr>
      <w:r w:rsidRPr="004115C3">
        <w:rPr>
          <w:sz w:val="24"/>
          <w:szCs w:val="24"/>
        </w:rPr>
        <w:t>S</w:t>
      </w:r>
      <w:r w:rsidR="00184A30" w:rsidRPr="004115C3">
        <w:rPr>
          <w:sz w:val="24"/>
          <w:szCs w:val="24"/>
        </w:rPr>
        <w:t xml:space="preserve">ystematic data collection </w:t>
      </w:r>
      <w:r w:rsidRPr="004115C3">
        <w:rPr>
          <w:sz w:val="24"/>
          <w:szCs w:val="24"/>
        </w:rPr>
        <w:t xml:space="preserve">was </w:t>
      </w:r>
      <w:r w:rsidR="00DD4D83" w:rsidRPr="004115C3">
        <w:rPr>
          <w:sz w:val="24"/>
          <w:szCs w:val="24"/>
        </w:rPr>
        <w:t xml:space="preserve">used </w:t>
      </w:r>
      <w:r w:rsidR="00184A30" w:rsidRPr="004115C3">
        <w:rPr>
          <w:sz w:val="24"/>
          <w:szCs w:val="24"/>
        </w:rPr>
        <w:t xml:space="preserve">to </w:t>
      </w:r>
      <w:r w:rsidRPr="004115C3">
        <w:rPr>
          <w:sz w:val="24"/>
          <w:szCs w:val="24"/>
        </w:rPr>
        <w:t xml:space="preserve">identify and </w:t>
      </w:r>
      <w:r w:rsidR="00184A30" w:rsidRPr="004115C3">
        <w:rPr>
          <w:sz w:val="24"/>
          <w:szCs w:val="24"/>
        </w:rPr>
        <w:t>catalogue local, regional</w:t>
      </w:r>
      <w:r w:rsidR="00DD4D83" w:rsidRPr="004115C3">
        <w:rPr>
          <w:sz w:val="24"/>
          <w:szCs w:val="24"/>
        </w:rPr>
        <w:t>,</w:t>
      </w:r>
      <w:r w:rsidR="00184A30" w:rsidRPr="004115C3">
        <w:rPr>
          <w:sz w:val="24"/>
          <w:szCs w:val="24"/>
        </w:rPr>
        <w:t xml:space="preserve"> and global </w:t>
      </w:r>
      <w:r w:rsidR="00DD4D83" w:rsidRPr="004115C3">
        <w:rPr>
          <w:sz w:val="24"/>
          <w:szCs w:val="24"/>
        </w:rPr>
        <w:t>biosurveillance systems that</w:t>
      </w:r>
      <w:r w:rsidR="00184A30" w:rsidRPr="004115C3">
        <w:rPr>
          <w:sz w:val="24"/>
          <w:szCs w:val="24"/>
        </w:rPr>
        <w:t xml:space="preserve"> previously </w:t>
      </w:r>
      <w:r w:rsidR="00DD4D83" w:rsidRPr="004115C3">
        <w:rPr>
          <w:sz w:val="24"/>
          <w:szCs w:val="24"/>
        </w:rPr>
        <w:t>or currently collect data on human, a</w:t>
      </w:r>
      <w:r w:rsidR="00184A30" w:rsidRPr="004115C3">
        <w:rPr>
          <w:sz w:val="24"/>
          <w:szCs w:val="24"/>
        </w:rPr>
        <w:t>nimal</w:t>
      </w:r>
      <w:r w:rsidR="002E4F0C" w:rsidRPr="004115C3">
        <w:rPr>
          <w:sz w:val="24"/>
          <w:szCs w:val="24"/>
        </w:rPr>
        <w:t>, or plant health. Bios</w:t>
      </w:r>
      <w:r w:rsidR="00184A30" w:rsidRPr="004115C3">
        <w:rPr>
          <w:sz w:val="24"/>
          <w:szCs w:val="24"/>
        </w:rPr>
        <w:t>urveillance systems were identified from the websites of prominent public health organizations (e.g.</w:t>
      </w:r>
      <w:r w:rsidR="00AC217B" w:rsidRPr="004115C3">
        <w:rPr>
          <w:sz w:val="24"/>
          <w:szCs w:val="24"/>
        </w:rPr>
        <w:t>,</w:t>
      </w:r>
      <w:r w:rsidR="00184A30" w:rsidRPr="004115C3">
        <w:rPr>
          <w:sz w:val="24"/>
          <w:szCs w:val="24"/>
        </w:rPr>
        <w:t xml:space="preserve"> the Centers for Disease Control and Prevention, the World Health Organization) and from systematic Google</w:t>
      </w:r>
      <w:r w:rsidR="00DD4D83" w:rsidRPr="004115C3">
        <w:rPr>
          <w:sz w:val="24"/>
          <w:szCs w:val="24"/>
        </w:rPr>
        <w:t>, Google Scholar, and PubMED</w:t>
      </w:r>
      <w:r w:rsidR="00184A30" w:rsidRPr="004115C3">
        <w:rPr>
          <w:sz w:val="24"/>
          <w:szCs w:val="24"/>
        </w:rPr>
        <w:t xml:space="preserve"> search queries based on relevant keywords (e.g.</w:t>
      </w:r>
      <w:r w:rsidR="00AC217B" w:rsidRPr="004115C3">
        <w:rPr>
          <w:sz w:val="24"/>
          <w:szCs w:val="24"/>
        </w:rPr>
        <w:t>,</w:t>
      </w:r>
      <w:r w:rsidR="00DD4D83" w:rsidRPr="004115C3">
        <w:rPr>
          <w:sz w:val="24"/>
          <w:szCs w:val="24"/>
        </w:rPr>
        <w:t xml:space="preserve"> biosurveillance system, </w:t>
      </w:r>
      <w:r w:rsidR="00184A30" w:rsidRPr="004115C3">
        <w:rPr>
          <w:sz w:val="24"/>
          <w:szCs w:val="24"/>
        </w:rPr>
        <w:t>disease surveillance system), specific historic outbreaks (e.g.</w:t>
      </w:r>
      <w:r w:rsidR="00AC217B" w:rsidRPr="004115C3">
        <w:rPr>
          <w:sz w:val="24"/>
          <w:szCs w:val="24"/>
        </w:rPr>
        <w:t>,</w:t>
      </w:r>
      <w:r w:rsidR="00DD4D83" w:rsidRPr="004115C3">
        <w:rPr>
          <w:sz w:val="24"/>
          <w:szCs w:val="24"/>
        </w:rPr>
        <w:t xml:space="preserve"> 2003 SARS s</w:t>
      </w:r>
      <w:r w:rsidR="00184A30" w:rsidRPr="004115C3">
        <w:rPr>
          <w:sz w:val="24"/>
          <w:szCs w:val="24"/>
        </w:rPr>
        <w:t>urveillance), and location names (e.g.</w:t>
      </w:r>
      <w:r w:rsidR="00DD4D83" w:rsidRPr="004115C3">
        <w:rPr>
          <w:sz w:val="24"/>
          <w:szCs w:val="24"/>
        </w:rPr>
        <w:t>, India biosurveillance s</w:t>
      </w:r>
      <w:r w:rsidR="00184A30" w:rsidRPr="004115C3">
        <w:rPr>
          <w:sz w:val="24"/>
          <w:szCs w:val="24"/>
        </w:rPr>
        <w:t xml:space="preserve">ystem). </w:t>
      </w:r>
      <w:r w:rsidR="00DD4D83" w:rsidRPr="004115C3">
        <w:rPr>
          <w:sz w:val="24"/>
          <w:szCs w:val="24"/>
        </w:rPr>
        <w:t>An</w:t>
      </w:r>
      <w:r w:rsidR="00184A30" w:rsidRPr="004115C3">
        <w:rPr>
          <w:sz w:val="24"/>
          <w:szCs w:val="24"/>
        </w:rPr>
        <w:t xml:space="preserve"> intensive literature review </w:t>
      </w:r>
      <w:r w:rsidR="00B3449D" w:rsidRPr="004115C3">
        <w:rPr>
          <w:sz w:val="24"/>
          <w:szCs w:val="24"/>
        </w:rPr>
        <w:t xml:space="preserve">was conducted </w:t>
      </w:r>
      <w:r w:rsidR="00184A30" w:rsidRPr="004115C3">
        <w:rPr>
          <w:sz w:val="24"/>
          <w:szCs w:val="24"/>
        </w:rPr>
        <w:t>to uncover pilot programs and historic system</w:t>
      </w:r>
      <w:r w:rsidR="00184B6E" w:rsidRPr="004115C3">
        <w:rPr>
          <w:sz w:val="24"/>
          <w:szCs w:val="24"/>
        </w:rPr>
        <w:t>s</w:t>
      </w:r>
      <w:r w:rsidR="00B3449D" w:rsidRPr="004115C3">
        <w:rPr>
          <w:sz w:val="24"/>
          <w:szCs w:val="24"/>
        </w:rPr>
        <w:t xml:space="preserve"> </w:t>
      </w:r>
      <w:r w:rsidR="00CA29D3" w:rsidRPr="004115C3">
        <w:rPr>
          <w:sz w:val="24"/>
          <w:szCs w:val="24"/>
        </w:rPr>
        <w:t xml:space="preserve">that </w:t>
      </w:r>
      <w:r w:rsidR="00B3449D" w:rsidRPr="004115C3">
        <w:rPr>
          <w:sz w:val="24"/>
          <w:szCs w:val="24"/>
        </w:rPr>
        <w:t xml:space="preserve">may be poorly </w:t>
      </w:r>
      <w:r w:rsidR="00184B6E" w:rsidRPr="004115C3">
        <w:rPr>
          <w:sz w:val="24"/>
          <w:szCs w:val="24"/>
        </w:rPr>
        <w:t>documented on the Internet</w:t>
      </w:r>
      <w:r w:rsidR="00184A30" w:rsidRPr="004115C3">
        <w:rPr>
          <w:sz w:val="24"/>
          <w:szCs w:val="24"/>
        </w:rPr>
        <w:t>.</w:t>
      </w:r>
    </w:p>
    <w:p w14:paraId="28EF4382" w14:textId="77777777" w:rsidR="00C92870" w:rsidRPr="004115C3" w:rsidRDefault="00C92870" w:rsidP="006220F1">
      <w:pPr>
        <w:pStyle w:val="Normal1"/>
        <w:spacing w:line="240" w:lineRule="auto"/>
        <w:ind w:firstLine="720"/>
        <w:rPr>
          <w:sz w:val="24"/>
          <w:szCs w:val="24"/>
        </w:rPr>
      </w:pPr>
    </w:p>
    <w:p w14:paraId="7DFDA5D8" w14:textId="77777777" w:rsidR="00D22941" w:rsidRPr="004115C3" w:rsidRDefault="00D22941" w:rsidP="006220F1">
      <w:pPr>
        <w:pStyle w:val="Normal1"/>
        <w:spacing w:line="240" w:lineRule="auto"/>
        <w:outlineLvl w:val="0"/>
        <w:rPr>
          <w:i/>
          <w:sz w:val="24"/>
          <w:szCs w:val="24"/>
        </w:rPr>
      </w:pPr>
      <w:r w:rsidRPr="004115C3">
        <w:rPr>
          <w:i/>
          <w:sz w:val="24"/>
          <w:szCs w:val="24"/>
        </w:rPr>
        <w:t>Analysis</w:t>
      </w:r>
    </w:p>
    <w:p w14:paraId="06D04496" w14:textId="10D652EE" w:rsidR="00CF4B6B" w:rsidRPr="004115C3" w:rsidRDefault="00FC7DA1" w:rsidP="00D852E5">
      <w:pPr>
        <w:pStyle w:val="Normal1"/>
        <w:spacing w:line="240" w:lineRule="auto"/>
        <w:ind w:firstLine="720"/>
        <w:rPr>
          <w:sz w:val="24"/>
          <w:szCs w:val="24"/>
        </w:rPr>
      </w:pPr>
      <w:r w:rsidRPr="004115C3">
        <w:rPr>
          <w:sz w:val="24"/>
          <w:szCs w:val="24"/>
        </w:rPr>
        <w:t>These</w:t>
      </w:r>
      <w:r w:rsidR="00B3449D" w:rsidRPr="004115C3">
        <w:rPr>
          <w:sz w:val="24"/>
          <w:szCs w:val="24"/>
        </w:rPr>
        <w:t xml:space="preserve"> </w:t>
      </w:r>
      <w:r w:rsidR="00184A30" w:rsidRPr="004115C3">
        <w:rPr>
          <w:sz w:val="24"/>
          <w:szCs w:val="24"/>
        </w:rPr>
        <w:t>initial searches were designed to cast a wide net and locate as many potential biosu</w:t>
      </w:r>
      <w:r w:rsidR="00DD4D83" w:rsidRPr="004115C3">
        <w:rPr>
          <w:sz w:val="24"/>
          <w:szCs w:val="24"/>
        </w:rPr>
        <w:t xml:space="preserve">rveillance systems as possible. </w:t>
      </w:r>
      <w:r w:rsidR="00184A30" w:rsidRPr="004115C3">
        <w:rPr>
          <w:sz w:val="24"/>
          <w:szCs w:val="24"/>
        </w:rPr>
        <w:t xml:space="preserve">Following preliminary data collection, we reviewed each potential system to ensure that it met </w:t>
      </w:r>
      <w:r w:rsidR="00DD4D83" w:rsidRPr="004115C3">
        <w:rPr>
          <w:sz w:val="24"/>
          <w:szCs w:val="24"/>
        </w:rPr>
        <w:t>this study’s</w:t>
      </w:r>
      <w:r w:rsidR="00184A30" w:rsidRPr="004115C3">
        <w:rPr>
          <w:sz w:val="24"/>
          <w:szCs w:val="24"/>
        </w:rPr>
        <w:t xml:space="preserve"> operational definitions of biosurveillance</w:t>
      </w:r>
      <w:r w:rsidR="00DD4D83" w:rsidRPr="004115C3">
        <w:rPr>
          <w:sz w:val="24"/>
          <w:szCs w:val="24"/>
        </w:rPr>
        <w:t xml:space="preserve"> (see previous)</w:t>
      </w:r>
      <w:r w:rsidR="00D852E5" w:rsidRPr="004115C3">
        <w:rPr>
          <w:sz w:val="24"/>
          <w:szCs w:val="24"/>
        </w:rPr>
        <w:t xml:space="preserve"> </w:t>
      </w:r>
      <w:r w:rsidR="004850A3" w:rsidRPr="004115C3">
        <w:rPr>
          <w:sz w:val="24"/>
          <w:szCs w:val="24"/>
        </w:rPr>
        <w:t>and the inclusion/exclusion criteria (Table 2)</w:t>
      </w:r>
      <w:r w:rsidR="00EE60D6" w:rsidRPr="004115C3">
        <w:rPr>
          <w:sz w:val="24"/>
          <w:szCs w:val="24"/>
        </w:rPr>
        <w:t xml:space="preserve">. Laboratory networks, alert and </w:t>
      </w:r>
      <w:r w:rsidR="00184A30" w:rsidRPr="004115C3">
        <w:rPr>
          <w:sz w:val="24"/>
          <w:szCs w:val="24"/>
        </w:rPr>
        <w:t>communication systems, epidemiological reports, and p</w:t>
      </w:r>
      <w:r w:rsidR="00A645DE">
        <w:rPr>
          <w:sz w:val="24"/>
          <w:szCs w:val="24"/>
        </w:rPr>
        <w:t>a</w:t>
      </w:r>
      <w:r w:rsidR="00184A30" w:rsidRPr="004115C3">
        <w:rPr>
          <w:sz w:val="24"/>
          <w:szCs w:val="24"/>
        </w:rPr>
        <w:t xml:space="preserve">st </w:t>
      </w:r>
      <w:r w:rsidR="00EE60D6" w:rsidRPr="004115C3">
        <w:rPr>
          <w:sz w:val="24"/>
          <w:szCs w:val="24"/>
        </w:rPr>
        <w:t>bio</w:t>
      </w:r>
      <w:r w:rsidR="00184A30" w:rsidRPr="004115C3">
        <w:rPr>
          <w:sz w:val="24"/>
          <w:szCs w:val="24"/>
        </w:rPr>
        <w:t xml:space="preserve">surveillance efforts were all </w:t>
      </w:r>
      <w:r w:rsidR="00C92870" w:rsidRPr="004115C3">
        <w:rPr>
          <w:sz w:val="24"/>
          <w:szCs w:val="24"/>
        </w:rPr>
        <w:t>reviewed</w:t>
      </w:r>
      <w:r w:rsidR="00184A30" w:rsidRPr="004115C3">
        <w:rPr>
          <w:sz w:val="24"/>
          <w:szCs w:val="24"/>
        </w:rPr>
        <w:t xml:space="preserve"> but ultimately included in the final database. We excluded capacity building programs, education or advocacy groups, informal communication forums about </w:t>
      </w:r>
      <w:r w:rsidR="00EE60D6" w:rsidRPr="004115C3">
        <w:rPr>
          <w:sz w:val="24"/>
          <w:szCs w:val="24"/>
        </w:rPr>
        <w:t>bio</w:t>
      </w:r>
      <w:r w:rsidR="00184A30" w:rsidRPr="004115C3">
        <w:rPr>
          <w:sz w:val="24"/>
          <w:szCs w:val="24"/>
        </w:rPr>
        <w:t xml:space="preserve">surveillance, and pilot </w:t>
      </w:r>
      <w:r w:rsidR="00C92870" w:rsidRPr="004115C3">
        <w:rPr>
          <w:sz w:val="24"/>
          <w:szCs w:val="24"/>
        </w:rPr>
        <w:t>systems</w:t>
      </w:r>
      <w:r w:rsidR="00184A30" w:rsidRPr="004115C3">
        <w:rPr>
          <w:sz w:val="24"/>
          <w:szCs w:val="24"/>
        </w:rPr>
        <w:t xml:space="preserve"> that were proposed but never </w:t>
      </w:r>
      <w:r w:rsidR="00184B6E" w:rsidRPr="004115C3">
        <w:rPr>
          <w:sz w:val="24"/>
          <w:szCs w:val="24"/>
        </w:rPr>
        <w:t>initialized</w:t>
      </w:r>
      <w:r w:rsidR="00184A30" w:rsidRPr="004115C3">
        <w:rPr>
          <w:sz w:val="24"/>
          <w:szCs w:val="24"/>
        </w:rPr>
        <w:t>.</w:t>
      </w:r>
    </w:p>
    <w:p w14:paraId="7EE3DE5E" w14:textId="77777777" w:rsidR="00CF4B6B" w:rsidRPr="004115C3" w:rsidRDefault="00C073A5" w:rsidP="00D852E5">
      <w:pPr>
        <w:pStyle w:val="Normal1"/>
        <w:spacing w:line="240" w:lineRule="auto"/>
        <w:ind w:firstLine="720"/>
        <w:rPr>
          <w:sz w:val="24"/>
          <w:szCs w:val="24"/>
        </w:rPr>
      </w:pPr>
      <w:r w:rsidRPr="004115C3">
        <w:rPr>
          <w:sz w:val="24"/>
          <w:szCs w:val="24"/>
        </w:rPr>
        <w:t xml:space="preserve">Then, </w:t>
      </w:r>
      <w:r w:rsidR="00184A30" w:rsidRPr="004115C3">
        <w:rPr>
          <w:sz w:val="24"/>
          <w:szCs w:val="24"/>
        </w:rPr>
        <w:t xml:space="preserve">websites and peer-reviewed literature associated with each </w:t>
      </w:r>
      <w:r w:rsidR="00F30A29" w:rsidRPr="004115C3">
        <w:rPr>
          <w:sz w:val="24"/>
          <w:szCs w:val="24"/>
        </w:rPr>
        <w:t xml:space="preserve">biosurveillance system </w:t>
      </w:r>
      <w:r w:rsidRPr="004115C3">
        <w:rPr>
          <w:sz w:val="24"/>
          <w:szCs w:val="24"/>
        </w:rPr>
        <w:t>were reviewed</w:t>
      </w:r>
      <w:r w:rsidR="00F2783E" w:rsidRPr="004115C3">
        <w:rPr>
          <w:sz w:val="24"/>
          <w:szCs w:val="24"/>
        </w:rPr>
        <w:t xml:space="preserve"> to determine</w:t>
      </w:r>
      <w:r w:rsidRPr="004115C3">
        <w:rPr>
          <w:sz w:val="24"/>
          <w:szCs w:val="24"/>
        </w:rPr>
        <w:t xml:space="preserve">: (1) </w:t>
      </w:r>
      <w:r w:rsidR="00F2783E" w:rsidRPr="004115C3">
        <w:rPr>
          <w:sz w:val="24"/>
          <w:szCs w:val="24"/>
        </w:rPr>
        <w:t xml:space="preserve">the </w:t>
      </w:r>
      <w:r w:rsidRPr="004115C3">
        <w:rPr>
          <w:sz w:val="24"/>
          <w:szCs w:val="24"/>
        </w:rPr>
        <w:t xml:space="preserve">sector of the organization which created the system (government, nonprofit, for profit); (2) </w:t>
      </w:r>
      <w:r w:rsidR="00F2783E" w:rsidRPr="004115C3">
        <w:rPr>
          <w:sz w:val="24"/>
          <w:szCs w:val="24"/>
        </w:rPr>
        <w:t xml:space="preserve">the </w:t>
      </w:r>
      <w:r w:rsidRPr="004115C3">
        <w:rPr>
          <w:sz w:val="24"/>
          <w:szCs w:val="24"/>
        </w:rPr>
        <w:t xml:space="preserve">date the system was created; (3) </w:t>
      </w:r>
      <w:r w:rsidR="00F2783E" w:rsidRPr="004115C3">
        <w:rPr>
          <w:sz w:val="24"/>
          <w:szCs w:val="24"/>
        </w:rPr>
        <w:t xml:space="preserve">the </w:t>
      </w:r>
      <w:r w:rsidRPr="004115C3">
        <w:rPr>
          <w:sz w:val="24"/>
          <w:szCs w:val="24"/>
        </w:rPr>
        <w:t>d</w:t>
      </w:r>
      <w:r w:rsidR="00F30A29" w:rsidRPr="004115C3">
        <w:rPr>
          <w:sz w:val="24"/>
          <w:szCs w:val="24"/>
        </w:rPr>
        <w:t>ate the system was terminated</w:t>
      </w:r>
      <w:r w:rsidRPr="004115C3">
        <w:rPr>
          <w:sz w:val="24"/>
          <w:szCs w:val="24"/>
        </w:rPr>
        <w:t xml:space="preserve">; </w:t>
      </w:r>
      <w:r w:rsidR="00F30A29" w:rsidRPr="004115C3">
        <w:rPr>
          <w:sz w:val="24"/>
          <w:szCs w:val="24"/>
        </w:rPr>
        <w:t xml:space="preserve">(4) </w:t>
      </w:r>
      <w:r w:rsidR="00184A30" w:rsidRPr="004115C3">
        <w:rPr>
          <w:sz w:val="24"/>
          <w:szCs w:val="24"/>
        </w:rPr>
        <w:t xml:space="preserve">the geographic area </w:t>
      </w:r>
      <w:r w:rsidR="00184B6E" w:rsidRPr="004115C3">
        <w:rPr>
          <w:sz w:val="24"/>
          <w:szCs w:val="24"/>
        </w:rPr>
        <w:t>surveyed</w:t>
      </w:r>
      <w:r w:rsidR="00184A30" w:rsidRPr="004115C3">
        <w:rPr>
          <w:sz w:val="24"/>
          <w:szCs w:val="24"/>
        </w:rPr>
        <w:t xml:space="preserve"> (</w:t>
      </w:r>
      <w:r w:rsidR="00F30A29" w:rsidRPr="004115C3">
        <w:rPr>
          <w:sz w:val="24"/>
          <w:szCs w:val="24"/>
        </w:rPr>
        <w:t xml:space="preserve">global, </w:t>
      </w:r>
      <w:r w:rsidR="00184A30" w:rsidRPr="004115C3">
        <w:rPr>
          <w:sz w:val="24"/>
          <w:szCs w:val="24"/>
        </w:rPr>
        <w:t>country</w:t>
      </w:r>
      <w:r w:rsidR="00F30A29" w:rsidRPr="004115C3">
        <w:rPr>
          <w:sz w:val="24"/>
          <w:szCs w:val="24"/>
        </w:rPr>
        <w:t>, region, city); (6) t</w:t>
      </w:r>
      <w:r w:rsidR="00184A30" w:rsidRPr="004115C3">
        <w:rPr>
          <w:sz w:val="24"/>
          <w:szCs w:val="24"/>
        </w:rPr>
        <w:t>he type</w:t>
      </w:r>
      <w:r w:rsidR="00F30A29" w:rsidRPr="004115C3">
        <w:rPr>
          <w:sz w:val="24"/>
          <w:szCs w:val="24"/>
        </w:rPr>
        <w:t>s</w:t>
      </w:r>
      <w:r w:rsidR="00184A30" w:rsidRPr="004115C3">
        <w:rPr>
          <w:sz w:val="24"/>
          <w:szCs w:val="24"/>
        </w:rPr>
        <w:t xml:space="preserve"> of </w:t>
      </w:r>
      <w:r w:rsidR="00F30A29" w:rsidRPr="004115C3">
        <w:rPr>
          <w:sz w:val="24"/>
          <w:szCs w:val="24"/>
        </w:rPr>
        <w:t>data collected; (7) w</w:t>
      </w:r>
      <w:r w:rsidR="00184A30" w:rsidRPr="004115C3">
        <w:rPr>
          <w:sz w:val="24"/>
          <w:szCs w:val="24"/>
        </w:rPr>
        <w:t>hether</w:t>
      </w:r>
      <w:r w:rsidR="00F30A29" w:rsidRPr="004115C3">
        <w:rPr>
          <w:sz w:val="24"/>
          <w:szCs w:val="24"/>
        </w:rPr>
        <w:t xml:space="preserve"> the system performed active, passive, syndromic, or web activity surveillance; </w:t>
      </w:r>
      <w:r w:rsidR="00411E1A" w:rsidRPr="004115C3">
        <w:rPr>
          <w:sz w:val="24"/>
          <w:szCs w:val="24"/>
        </w:rPr>
        <w:t>(9) t</w:t>
      </w:r>
      <w:r w:rsidR="00184A30" w:rsidRPr="004115C3">
        <w:rPr>
          <w:sz w:val="24"/>
          <w:szCs w:val="24"/>
        </w:rPr>
        <w:t>he types of orga</w:t>
      </w:r>
      <w:r w:rsidR="00F30A29" w:rsidRPr="004115C3">
        <w:rPr>
          <w:sz w:val="24"/>
          <w:szCs w:val="24"/>
        </w:rPr>
        <w:t>nisms monitored by the system (human, animal, plant); and, (10) s</w:t>
      </w:r>
      <w:r w:rsidR="00184A30" w:rsidRPr="004115C3">
        <w:rPr>
          <w:sz w:val="24"/>
          <w:szCs w:val="24"/>
        </w:rPr>
        <w:t>pecific symptoms and/or diseases under surveillance</w:t>
      </w:r>
      <w:r w:rsidR="00D852E5" w:rsidRPr="004115C3">
        <w:rPr>
          <w:sz w:val="24"/>
          <w:szCs w:val="24"/>
        </w:rPr>
        <w:t>.</w:t>
      </w:r>
    </w:p>
    <w:p w14:paraId="06D6BEFA" w14:textId="77777777" w:rsidR="00535FFD" w:rsidRPr="004115C3" w:rsidRDefault="00F30A29" w:rsidP="00D852E5">
      <w:pPr>
        <w:pStyle w:val="Normal1"/>
        <w:spacing w:line="240" w:lineRule="auto"/>
        <w:ind w:firstLine="720"/>
        <w:rPr>
          <w:sz w:val="24"/>
          <w:szCs w:val="24"/>
        </w:rPr>
      </w:pPr>
      <w:r w:rsidRPr="004115C3">
        <w:rPr>
          <w:sz w:val="24"/>
          <w:szCs w:val="24"/>
        </w:rPr>
        <w:t>G</w:t>
      </w:r>
      <w:r w:rsidR="00184A30" w:rsidRPr="004115C3">
        <w:rPr>
          <w:sz w:val="24"/>
          <w:szCs w:val="24"/>
        </w:rPr>
        <w:t xml:space="preserve">overnment agencies and intergovernmental bodies </w:t>
      </w:r>
      <w:r w:rsidRPr="004115C3">
        <w:rPr>
          <w:sz w:val="24"/>
          <w:szCs w:val="24"/>
        </w:rPr>
        <w:t>(e.g.,</w:t>
      </w:r>
      <w:r w:rsidR="00184A30" w:rsidRPr="004115C3">
        <w:rPr>
          <w:sz w:val="24"/>
          <w:szCs w:val="24"/>
        </w:rPr>
        <w:t xml:space="preserve"> European Commission</w:t>
      </w:r>
      <w:r w:rsidRPr="004115C3">
        <w:rPr>
          <w:sz w:val="24"/>
          <w:szCs w:val="24"/>
        </w:rPr>
        <w:t>)</w:t>
      </w:r>
      <w:r w:rsidR="00184A30" w:rsidRPr="004115C3">
        <w:rPr>
          <w:sz w:val="24"/>
          <w:szCs w:val="24"/>
        </w:rPr>
        <w:t xml:space="preserve"> </w:t>
      </w:r>
      <w:r w:rsidRPr="004115C3">
        <w:rPr>
          <w:sz w:val="24"/>
          <w:szCs w:val="24"/>
        </w:rPr>
        <w:t>were identified as the government sector</w:t>
      </w:r>
      <w:r w:rsidR="00B2700D" w:rsidRPr="004115C3">
        <w:rPr>
          <w:sz w:val="24"/>
          <w:szCs w:val="24"/>
        </w:rPr>
        <w:t xml:space="preserve">. Organizations self described as nonprofit or not-for-profit, 501(c)3, </w:t>
      </w:r>
      <w:r w:rsidR="00184A30" w:rsidRPr="004115C3">
        <w:rPr>
          <w:sz w:val="24"/>
          <w:szCs w:val="24"/>
        </w:rPr>
        <w:t>registered chari</w:t>
      </w:r>
      <w:r w:rsidR="00B2700D" w:rsidRPr="004115C3">
        <w:rPr>
          <w:sz w:val="24"/>
          <w:szCs w:val="24"/>
        </w:rPr>
        <w:t>ty</w:t>
      </w:r>
      <w:r w:rsidR="00184A30" w:rsidRPr="004115C3">
        <w:rPr>
          <w:sz w:val="24"/>
          <w:szCs w:val="24"/>
        </w:rPr>
        <w:t>, or equivalent language were considered part of the nonprofit sector, while co</w:t>
      </w:r>
      <w:r w:rsidR="00D12C55" w:rsidRPr="004115C3">
        <w:rPr>
          <w:sz w:val="24"/>
          <w:szCs w:val="24"/>
        </w:rPr>
        <w:t>rporations were classified as “for profit” entities</w:t>
      </w:r>
      <w:r w:rsidR="00184A30" w:rsidRPr="004115C3">
        <w:rPr>
          <w:sz w:val="24"/>
          <w:szCs w:val="24"/>
        </w:rPr>
        <w:t xml:space="preserve">. Data sources were classified according to </w:t>
      </w:r>
      <w:r w:rsidR="000138D1" w:rsidRPr="004115C3">
        <w:rPr>
          <w:sz w:val="24"/>
          <w:szCs w:val="24"/>
        </w:rPr>
        <w:t>Table 1.</w:t>
      </w:r>
      <w:r w:rsidR="00D12C55" w:rsidRPr="004115C3">
        <w:rPr>
          <w:sz w:val="24"/>
          <w:szCs w:val="24"/>
        </w:rPr>
        <w:t xml:space="preserve"> </w:t>
      </w:r>
      <w:r w:rsidR="00184A30" w:rsidRPr="004115C3">
        <w:rPr>
          <w:sz w:val="24"/>
          <w:szCs w:val="24"/>
        </w:rPr>
        <w:t>Data were aggregated and summarized in R (</w:t>
      </w:r>
      <w:r w:rsidR="00D12C55" w:rsidRPr="004115C3">
        <w:rPr>
          <w:sz w:val="24"/>
          <w:szCs w:val="24"/>
        </w:rPr>
        <w:t xml:space="preserve">Version </w:t>
      </w:r>
      <w:r w:rsidR="00184A30" w:rsidRPr="004115C3">
        <w:rPr>
          <w:sz w:val="24"/>
          <w:szCs w:val="24"/>
        </w:rPr>
        <w:t>3.2.2</w:t>
      </w:r>
      <w:r w:rsidR="00D12C55" w:rsidRPr="004115C3">
        <w:rPr>
          <w:sz w:val="24"/>
          <w:szCs w:val="24"/>
        </w:rPr>
        <w:t xml:space="preserve"> </w:t>
      </w:r>
      <w:r w:rsidR="000138D1" w:rsidRPr="004115C3">
        <w:rPr>
          <w:sz w:val="24"/>
          <w:szCs w:val="24"/>
        </w:rPr>
        <w:t>2015)</w:t>
      </w:r>
      <w:r w:rsidR="00DA6C76">
        <w:rPr>
          <w:sz w:val="24"/>
          <w:szCs w:val="24"/>
        </w:rPr>
        <w:t>.</w:t>
      </w:r>
      <w:r w:rsidR="000138D1" w:rsidRPr="004115C3">
        <w:rPr>
          <w:sz w:val="24"/>
          <w:szCs w:val="24"/>
        </w:rPr>
        <w:t xml:space="preserve"> </w:t>
      </w:r>
    </w:p>
    <w:p w14:paraId="776935FD" w14:textId="77777777" w:rsidR="00535FFD" w:rsidRPr="004115C3" w:rsidRDefault="00535FFD" w:rsidP="006220F1">
      <w:pPr>
        <w:spacing w:line="240" w:lineRule="auto"/>
        <w:rPr>
          <w:b/>
          <w:sz w:val="24"/>
          <w:szCs w:val="24"/>
        </w:rPr>
      </w:pPr>
    </w:p>
    <w:p w14:paraId="1A491B75" w14:textId="77777777" w:rsidR="00535FFD" w:rsidRPr="004115C3" w:rsidRDefault="00FD1E51" w:rsidP="006220F1">
      <w:pPr>
        <w:pStyle w:val="Normal1"/>
        <w:spacing w:line="240" w:lineRule="auto"/>
        <w:outlineLvl w:val="0"/>
        <w:rPr>
          <w:b/>
          <w:sz w:val="24"/>
          <w:szCs w:val="24"/>
        </w:rPr>
      </w:pPr>
      <w:r w:rsidRPr="004115C3">
        <w:rPr>
          <w:b/>
          <w:sz w:val="24"/>
          <w:szCs w:val="24"/>
        </w:rPr>
        <w:t>RESULTS</w:t>
      </w:r>
    </w:p>
    <w:p w14:paraId="01AF0464" w14:textId="40BA8CBC" w:rsidR="00CF4B6B" w:rsidRPr="004115C3" w:rsidRDefault="00184A30" w:rsidP="006D0E3F">
      <w:pPr>
        <w:pStyle w:val="Normal1"/>
        <w:spacing w:line="240" w:lineRule="auto"/>
        <w:ind w:firstLine="720"/>
        <w:rPr>
          <w:sz w:val="24"/>
          <w:szCs w:val="24"/>
        </w:rPr>
      </w:pPr>
      <w:r w:rsidRPr="004115C3">
        <w:rPr>
          <w:sz w:val="24"/>
          <w:szCs w:val="24"/>
        </w:rPr>
        <w:t>The first round of data collection identified 980 potential biosurveillance systems. 2</w:t>
      </w:r>
      <w:r w:rsidR="000138D1" w:rsidRPr="004115C3">
        <w:rPr>
          <w:sz w:val="24"/>
          <w:szCs w:val="24"/>
        </w:rPr>
        <w:t>60</w:t>
      </w:r>
      <w:r w:rsidRPr="004115C3">
        <w:rPr>
          <w:sz w:val="24"/>
          <w:szCs w:val="24"/>
        </w:rPr>
        <w:t xml:space="preserve"> systems were flagged for potential exclusion</w:t>
      </w:r>
      <w:r w:rsidR="00504448">
        <w:rPr>
          <w:sz w:val="24"/>
          <w:szCs w:val="24"/>
        </w:rPr>
        <w:t xml:space="preserve"> (Table 2)</w:t>
      </w:r>
      <w:r w:rsidRPr="004115C3">
        <w:rPr>
          <w:sz w:val="24"/>
          <w:szCs w:val="24"/>
        </w:rPr>
        <w:t>. Of these</w:t>
      </w:r>
      <w:r w:rsidR="00116E13" w:rsidRPr="004115C3">
        <w:rPr>
          <w:sz w:val="24"/>
          <w:szCs w:val="24"/>
        </w:rPr>
        <w:t xml:space="preserve"> 2</w:t>
      </w:r>
      <w:r w:rsidR="000138D1" w:rsidRPr="004115C3">
        <w:rPr>
          <w:sz w:val="24"/>
          <w:szCs w:val="24"/>
        </w:rPr>
        <w:t>60</w:t>
      </w:r>
      <w:r w:rsidR="00116E13" w:rsidRPr="004115C3">
        <w:rPr>
          <w:sz w:val="24"/>
          <w:szCs w:val="24"/>
        </w:rPr>
        <w:t xml:space="preserve"> systems</w:t>
      </w:r>
      <w:r w:rsidRPr="004115C3">
        <w:rPr>
          <w:sz w:val="24"/>
          <w:szCs w:val="24"/>
        </w:rPr>
        <w:t>, 16</w:t>
      </w:r>
      <w:r w:rsidR="000138D1" w:rsidRPr="004115C3">
        <w:rPr>
          <w:sz w:val="24"/>
          <w:szCs w:val="24"/>
        </w:rPr>
        <w:t>1</w:t>
      </w:r>
      <w:r w:rsidRPr="004115C3">
        <w:rPr>
          <w:sz w:val="24"/>
          <w:szCs w:val="24"/>
        </w:rPr>
        <w:t xml:space="preserve"> were excluded</w:t>
      </w:r>
      <w:r w:rsidR="00666138" w:rsidRPr="004115C3">
        <w:rPr>
          <w:sz w:val="24"/>
          <w:szCs w:val="24"/>
        </w:rPr>
        <w:t xml:space="preserve"> and 9</w:t>
      </w:r>
      <w:r w:rsidR="000138D1" w:rsidRPr="004115C3">
        <w:rPr>
          <w:sz w:val="24"/>
          <w:szCs w:val="24"/>
        </w:rPr>
        <w:t>9</w:t>
      </w:r>
      <w:r w:rsidR="00666138" w:rsidRPr="004115C3">
        <w:rPr>
          <w:sz w:val="24"/>
          <w:szCs w:val="24"/>
        </w:rPr>
        <w:t xml:space="preserve"> were included</w:t>
      </w:r>
      <w:r w:rsidRPr="004115C3">
        <w:rPr>
          <w:sz w:val="24"/>
          <w:szCs w:val="24"/>
        </w:rPr>
        <w:t>.</w:t>
      </w:r>
      <w:r w:rsidR="00D2528F" w:rsidRPr="004115C3">
        <w:rPr>
          <w:sz w:val="24"/>
          <w:szCs w:val="24"/>
        </w:rPr>
        <w:t xml:space="preserve"> </w:t>
      </w:r>
      <w:r w:rsidRPr="004115C3">
        <w:rPr>
          <w:sz w:val="24"/>
          <w:szCs w:val="24"/>
        </w:rPr>
        <w:t xml:space="preserve">The final database contains information on </w:t>
      </w:r>
      <w:r w:rsidR="000D0756" w:rsidRPr="004115C3">
        <w:rPr>
          <w:sz w:val="24"/>
          <w:szCs w:val="24"/>
        </w:rPr>
        <w:t xml:space="preserve">819 </w:t>
      </w:r>
      <w:r w:rsidRPr="004115C3">
        <w:rPr>
          <w:sz w:val="24"/>
          <w:szCs w:val="24"/>
        </w:rPr>
        <w:t>biosurveilla</w:t>
      </w:r>
      <w:r w:rsidR="00D2528F" w:rsidRPr="004115C3">
        <w:rPr>
          <w:sz w:val="24"/>
          <w:szCs w:val="24"/>
        </w:rPr>
        <w:t xml:space="preserve">nce systems. Of these, </w:t>
      </w:r>
      <w:r w:rsidR="000D0756" w:rsidRPr="004115C3">
        <w:rPr>
          <w:sz w:val="24"/>
          <w:szCs w:val="24"/>
        </w:rPr>
        <w:t xml:space="preserve">708 </w:t>
      </w:r>
      <w:r w:rsidR="00D2528F" w:rsidRPr="004115C3">
        <w:rPr>
          <w:sz w:val="24"/>
          <w:szCs w:val="24"/>
        </w:rPr>
        <w:t>surveyed humans, 181 surveyed animals, and 65 surveyed</w:t>
      </w:r>
      <w:r w:rsidRPr="004115C3">
        <w:rPr>
          <w:sz w:val="24"/>
          <w:szCs w:val="24"/>
        </w:rPr>
        <w:t xml:space="preserve"> pl</w:t>
      </w:r>
      <w:r w:rsidR="00D2528F" w:rsidRPr="004115C3">
        <w:rPr>
          <w:sz w:val="24"/>
          <w:szCs w:val="24"/>
        </w:rPr>
        <w:t>ants</w:t>
      </w:r>
      <w:r w:rsidR="00666138" w:rsidRPr="004115C3">
        <w:rPr>
          <w:sz w:val="24"/>
          <w:szCs w:val="24"/>
        </w:rPr>
        <w:t xml:space="preserve"> (Figure 1</w:t>
      </w:r>
      <w:r w:rsidR="00401D86" w:rsidRPr="004115C3">
        <w:rPr>
          <w:sz w:val="24"/>
          <w:szCs w:val="24"/>
        </w:rPr>
        <w:t>)</w:t>
      </w:r>
      <w:r w:rsidR="00D2528F" w:rsidRPr="004115C3">
        <w:rPr>
          <w:sz w:val="24"/>
          <w:szCs w:val="24"/>
        </w:rPr>
        <w:t xml:space="preserve">. </w:t>
      </w:r>
      <w:r w:rsidR="000D0756" w:rsidRPr="004115C3">
        <w:rPr>
          <w:sz w:val="24"/>
          <w:szCs w:val="24"/>
        </w:rPr>
        <w:t xml:space="preserve">258 </w:t>
      </w:r>
      <w:r w:rsidRPr="004115C3">
        <w:rPr>
          <w:sz w:val="24"/>
          <w:szCs w:val="24"/>
        </w:rPr>
        <w:t>systems con</w:t>
      </w:r>
      <w:r w:rsidR="00D2528F" w:rsidRPr="004115C3">
        <w:rPr>
          <w:sz w:val="24"/>
          <w:szCs w:val="24"/>
        </w:rPr>
        <w:t xml:space="preserve">ducted syndromic surveillance </w:t>
      </w:r>
      <w:r w:rsidR="00897222" w:rsidRPr="004115C3">
        <w:rPr>
          <w:sz w:val="24"/>
          <w:szCs w:val="24"/>
        </w:rPr>
        <w:t xml:space="preserve">and there was inadequate information to make an assessment as to whether </w:t>
      </w:r>
      <w:r w:rsidR="000D0756" w:rsidRPr="004115C3">
        <w:rPr>
          <w:sz w:val="24"/>
          <w:szCs w:val="24"/>
        </w:rPr>
        <w:t xml:space="preserve">381 </w:t>
      </w:r>
      <w:r w:rsidRPr="004115C3">
        <w:rPr>
          <w:sz w:val="24"/>
          <w:szCs w:val="24"/>
        </w:rPr>
        <w:t>systems</w:t>
      </w:r>
      <w:r w:rsidR="00897222" w:rsidRPr="004115C3">
        <w:rPr>
          <w:sz w:val="24"/>
          <w:szCs w:val="24"/>
        </w:rPr>
        <w:t xml:space="preserve"> were syndromic</w:t>
      </w:r>
      <w:r w:rsidRPr="004115C3">
        <w:rPr>
          <w:sz w:val="24"/>
          <w:szCs w:val="24"/>
        </w:rPr>
        <w:t xml:space="preserve">. Government entities </w:t>
      </w:r>
      <w:r w:rsidR="006672CE" w:rsidRPr="004115C3">
        <w:rPr>
          <w:sz w:val="24"/>
          <w:szCs w:val="24"/>
        </w:rPr>
        <w:t xml:space="preserve">operated </w:t>
      </w:r>
      <w:r w:rsidRPr="004115C3">
        <w:rPr>
          <w:sz w:val="24"/>
          <w:szCs w:val="24"/>
        </w:rPr>
        <w:t>68</w:t>
      </w:r>
      <w:r w:rsidR="000C567B" w:rsidRPr="004115C3">
        <w:rPr>
          <w:sz w:val="24"/>
          <w:szCs w:val="24"/>
        </w:rPr>
        <w:t>8</w:t>
      </w:r>
      <w:r w:rsidR="008D7491" w:rsidRPr="004115C3">
        <w:rPr>
          <w:sz w:val="24"/>
          <w:szCs w:val="24"/>
        </w:rPr>
        <w:t xml:space="preserve">, non-profits </w:t>
      </w:r>
      <w:r w:rsidRPr="004115C3">
        <w:rPr>
          <w:sz w:val="24"/>
          <w:szCs w:val="24"/>
        </w:rPr>
        <w:t xml:space="preserve">133, and for-profits </w:t>
      </w:r>
      <w:r w:rsidR="008D7491" w:rsidRPr="004115C3">
        <w:rPr>
          <w:sz w:val="24"/>
          <w:szCs w:val="24"/>
        </w:rPr>
        <w:t>intuitions</w:t>
      </w:r>
      <w:r w:rsidRPr="004115C3">
        <w:rPr>
          <w:sz w:val="24"/>
          <w:szCs w:val="24"/>
        </w:rPr>
        <w:t xml:space="preserve"> 30</w:t>
      </w:r>
      <w:r w:rsidR="008D7491" w:rsidRPr="004115C3">
        <w:rPr>
          <w:sz w:val="24"/>
          <w:szCs w:val="24"/>
        </w:rPr>
        <w:t xml:space="preserve"> biosurveillance systems</w:t>
      </w:r>
      <w:r w:rsidR="00666138" w:rsidRPr="004115C3">
        <w:rPr>
          <w:sz w:val="24"/>
          <w:szCs w:val="24"/>
        </w:rPr>
        <w:t xml:space="preserve"> (Figure 2</w:t>
      </w:r>
      <w:r w:rsidR="007704C5" w:rsidRPr="004115C3">
        <w:rPr>
          <w:sz w:val="24"/>
          <w:szCs w:val="24"/>
        </w:rPr>
        <w:t>)</w:t>
      </w:r>
      <w:r w:rsidRPr="004115C3">
        <w:rPr>
          <w:sz w:val="24"/>
          <w:szCs w:val="24"/>
        </w:rPr>
        <w:t xml:space="preserve">. More than one of these entity types </w:t>
      </w:r>
      <w:r w:rsidR="006D0E3F" w:rsidRPr="004115C3">
        <w:rPr>
          <w:sz w:val="24"/>
          <w:szCs w:val="24"/>
        </w:rPr>
        <w:t>was</w:t>
      </w:r>
      <w:r w:rsidRPr="004115C3">
        <w:rPr>
          <w:sz w:val="24"/>
          <w:szCs w:val="24"/>
        </w:rPr>
        <w:t xml:space="preserve"> involved in 46</w:t>
      </w:r>
      <w:r w:rsidR="008D7491" w:rsidRPr="004115C3">
        <w:rPr>
          <w:sz w:val="24"/>
          <w:szCs w:val="24"/>
        </w:rPr>
        <w:t xml:space="preserve"> biosurveillance </w:t>
      </w:r>
      <w:r w:rsidRPr="004115C3">
        <w:rPr>
          <w:sz w:val="24"/>
          <w:szCs w:val="24"/>
        </w:rPr>
        <w:t>systems.</w:t>
      </w:r>
    </w:p>
    <w:p w14:paraId="32481C3D" w14:textId="77777777" w:rsidR="00535FFD" w:rsidRPr="004115C3" w:rsidRDefault="00EC0315" w:rsidP="006D0E3F">
      <w:pPr>
        <w:pStyle w:val="Normal1"/>
        <w:spacing w:line="240" w:lineRule="auto"/>
        <w:ind w:firstLine="720"/>
        <w:rPr>
          <w:sz w:val="24"/>
          <w:szCs w:val="24"/>
        </w:rPr>
      </w:pPr>
      <w:r w:rsidRPr="004115C3">
        <w:rPr>
          <w:sz w:val="24"/>
          <w:szCs w:val="24"/>
        </w:rPr>
        <w:t xml:space="preserve">Data were </w:t>
      </w:r>
      <w:r w:rsidR="00184A30" w:rsidRPr="004115C3">
        <w:rPr>
          <w:sz w:val="24"/>
          <w:szCs w:val="24"/>
        </w:rPr>
        <w:t xml:space="preserve">collected on </w:t>
      </w:r>
      <w:r w:rsidRPr="004115C3">
        <w:rPr>
          <w:sz w:val="24"/>
          <w:szCs w:val="24"/>
        </w:rPr>
        <w:t xml:space="preserve">each </w:t>
      </w:r>
      <w:r w:rsidR="00073FE4" w:rsidRPr="004115C3">
        <w:rPr>
          <w:sz w:val="24"/>
          <w:szCs w:val="24"/>
        </w:rPr>
        <w:t>bio</w:t>
      </w:r>
      <w:r w:rsidR="00184A30" w:rsidRPr="004115C3">
        <w:rPr>
          <w:sz w:val="24"/>
          <w:szCs w:val="24"/>
        </w:rPr>
        <w:t>surveillance system</w:t>
      </w:r>
      <w:r w:rsidRPr="004115C3">
        <w:rPr>
          <w:sz w:val="24"/>
          <w:szCs w:val="24"/>
        </w:rPr>
        <w:t>’s creation and termination date</w:t>
      </w:r>
      <w:r w:rsidR="00666138" w:rsidRPr="004115C3">
        <w:rPr>
          <w:sz w:val="24"/>
          <w:szCs w:val="24"/>
        </w:rPr>
        <w:t xml:space="preserve"> (Figure 3</w:t>
      </w:r>
      <w:r w:rsidR="00073FE4" w:rsidRPr="004115C3">
        <w:rPr>
          <w:sz w:val="24"/>
          <w:szCs w:val="24"/>
        </w:rPr>
        <w:t>)</w:t>
      </w:r>
      <w:r w:rsidR="00184A30" w:rsidRPr="004115C3">
        <w:rPr>
          <w:sz w:val="24"/>
          <w:szCs w:val="24"/>
        </w:rPr>
        <w:t xml:space="preserve">. Of the </w:t>
      </w:r>
      <w:r w:rsidR="000D0756" w:rsidRPr="004115C3">
        <w:rPr>
          <w:sz w:val="24"/>
          <w:szCs w:val="24"/>
        </w:rPr>
        <w:t xml:space="preserve">819 </w:t>
      </w:r>
      <w:r w:rsidR="00073FE4" w:rsidRPr="004115C3">
        <w:rPr>
          <w:sz w:val="24"/>
          <w:szCs w:val="24"/>
        </w:rPr>
        <w:t>bio</w:t>
      </w:r>
      <w:r w:rsidR="00184A30" w:rsidRPr="004115C3">
        <w:rPr>
          <w:sz w:val="24"/>
          <w:szCs w:val="24"/>
        </w:rPr>
        <w:t>surveillance systems in the database, 68</w:t>
      </w:r>
      <w:r w:rsidR="000D0756" w:rsidRPr="004115C3">
        <w:rPr>
          <w:sz w:val="24"/>
          <w:szCs w:val="24"/>
        </w:rPr>
        <w:t>1</w:t>
      </w:r>
      <w:r w:rsidR="00184A30" w:rsidRPr="004115C3">
        <w:rPr>
          <w:sz w:val="24"/>
          <w:szCs w:val="24"/>
        </w:rPr>
        <w:t xml:space="preserve"> have information on both year of creation and, unless currentl</w:t>
      </w:r>
      <w:r w:rsidR="00073FE4" w:rsidRPr="004115C3">
        <w:rPr>
          <w:sz w:val="24"/>
          <w:szCs w:val="24"/>
        </w:rPr>
        <w:t>y active, year of termination.</w:t>
      </w:r>
      <w:r w:rsidR="000C567B" w:rsidRPr="004115C3">
        <w:rPr>
          <w:sz w:val="24"/>
          <w:szCs w:val="24"/>
        </w:rPr>
        <w:t xml:space="preserve"> Biosurveillance systems are active for a mean 11.5 years (median 9).</w:t>
      </w:r>
      <w:r w:rsidR="00996B06" w:rsidRPr="004115C3">
        <w:rPr>
          <w:sz w:val="24"/>
          <w:szCs w:val="24"/>
        </w:rPr>
        <w:t xml:space="preserve"> </w:t>
      </w:r>
      <w:r w:rsidR="00073FE4" w:rsidRPr="004115C3">
        <w:rPr>
          <w:sz w:val="24"/>
          <w:szCs w:val="24"/>
        </w:rPr>
        <w:t>Bios</w:t>
      </w:r>
      <w:r w:rsidR="00184A30" w:rsidRPr="004115C3">
        <w:rPr>
          <w:sz w:val="24"/>
          <w:szCs w:val="24"/>
        </w:rPr>
        <w:t>urveillance system creation peaked in 2006, tailing off in subsequent years. Termination of active systems increased significantly after 2000, peaking in 2013</w:t>
      </w:r>
      <w:r w:rsidR="00996B06" w:rsidRPr="004115C3">
        <w:rPr>
          <w:sz w:val="24"/>
          <w:szCs w:val="24"/>
        </w:rPr>
        <w:t xml:space="preserve"> (Figure </w:t>
      </w:r>
      <w:r w:rsidR="006619AC" w:rsidRPr="004115C3">
        <w:rPr>
          <w:sz w:val="24"/>
          <w:szCs w:val="24"/>
        </w:rPr>
        <w:t>3</w:t>
      </w:r>
      <w:r w:rsidR="00996B06" w:rsidRPr="004115C3">
        <w:rPr>
          <w:sz w:val="24"/>
          <w:szCs w:val="24"/>
        </w:rPr>
        <w:t>)</w:t>
      </w:r>
      <w:r w:rsidR="00184A30" w:rsidRPr="004115C3">
        <w:rPr>
          <w:sz w:val="24"/>
          <w:szCs w:val="24"/>
        </w:rPr>
        <w:t>. Accounting for system creation and termination, the largest concurrent number of active surveillance systems was 51</w:t>
      </w:r>
      <w:r w:rsidR="000D0756" w:rsidRPr="004115C3">
        <w:rPr>
          <w:sz w:val="24"/>
          <w:szCs w:val="24"/>
        </w:rPr>
        <w:t>2</w:t>
      </w:r>
      <w:r w:rsidR="00184A30" w:rsidRPr="004115C3">
        <w:rPr>
          <w:sz w:val="24"/>
          <w:szCs w:val="24"/>
        </w:rPr>
        <w:t>, occurring in 2011.</w:t>
      </w:r>
      <w:r w:rsidR="00A57AF4" w:rsidRPr="004115C3">
        <w:rPr>
          <w:sz w:val="24"/>
          <w:szCs w:val="24"/>
        </w:rPr>
        <w:t xml:space="preserve"> </w:t>
      </w:r>
    </w:p>
    <w:p w14:paraId="13701493" w14:textId="0700936C" w:rsidR="00535FFD" w:rsidRPr="004115C3" w:rsidRDefault="00184A30" w:rsidP="00781342">
      <w:pPr>
        <w:pStyle w:val="Normal1"/>
        <w:spacing w:line="240" w:lineRule="auto"/>
        <w:ind w:firstLine="720"/>
        <w:rPr>
          <w:sz w:val="24"/>
          <w:szCs w:val="24"/>
        </w:rPr>
      </w:pPr>
      <w:r w:rsidRPr="004115C3">
        <w:rPr>
          <w:sz w:val="24"/>
          <w:szCs w:val="24"/>
        </w:rPr>
        <w:t xml:space="preserve">The </w:t>
      </w:r>
      <w:r w:rsidR="009D278D" w:rsidRPr="004115C3">
        <w:rPr>
          <w:sz w:val="24"/>
          <w:szCs w:val="24"/>
        </w:rPr>
        <w:t>United States (U.S.)</w:t>
      </w:r>
      <w:r w:rsidRPr="004115C3">
        <w:rPr>
          <w:sz w:val="24"/>
          <w:szCs w:val="24"/>
        </w:rPr>
        <w:t xml:space="preserve"> </w:t>
      </w:r>
      <w:r w:rsidR="00D87B7E" w:rsidRPr="004115C3">
        <w:rPr>
          <w:sz w:val="24"/>
          <w:szCs w:val="24"/>
        </w:rPr>
        <w:t>had</w:t>
      </w:r>
      <w:r w:rsidRPr="004115C3">
        <w:rPr>
          <w:sz w:val="24"/>
          <w:szCs w:val="24"/>
        </w:rPr>
        <w:t xml:space="preserve"> the largest number of </w:t>
      </w:r>
      <w:r w:rsidR="00493016" w:rsidRPr="004115C3">
        <w:rPr>
          <w:sz w:val="24"/>
          <w:szCs w:val="24"/>
        </w:rPr>
        <w:t>bio</w:t>
      </w:r>
      <w:r w:rsidRPr="004115C3">
        <w:rPr>
          <w:sz w:val="24"/>
          <w:szCs w:val="24"/>
        </w:rPr>
        <w:t>surveillance systems (29</w:t>
      </w:r>
      <w:r w:rsidR="00F83B88">
        <w:rPr>
          <w:sz w:val="24"/>
          <w:szCs w:val="24"/>
        </w:rPr>
        <w:t>6</w:t>
      </w:r>
      <w:r w:rsidRPr="004115C3">
        <w:rPr>
          <w:sz w:val="24"/>
          <w:szCs w:val="24"/>
        </w:rPr>
        <w:t xml:space="preserve">). However, the number of </w:t>
      </w:r>
      <w:r w:rsidR="00493016" w:rsidRPr="004115C3">
        <w:rPr>
          <w:sz w:val="24"/>
          <w:szCs w:val="24"/>
        </w:rPr>
        <w:t>bio</w:t>
      </w:r>
      <w:r w:rsidRPr="004115C3">
        <w:rPr>
          <w:sz w:val="24"/>
          <w:szCs w:val="24"/>
        </w:rPr>
        <w:t>surveillance systems per country is not by itself a meaningful measure of surveilla</w:t>
      </w:r>
      <w:r w:rsidR="009D278D" w:rsidRPr="004115C3">
        <w:rPr>
          <w:sz w:val="24"/>
          <w:szCs w:val="24"/>
        </w:rPr>
        <w:t xml:space="preserve">nce effort, as the U.S. </w:t>
      </w:r>
      <w:r w:rsidRPr="004115C3">
        <w:rPr>
          <w:sz w:val="24"/>
          <w:szCs w:val="24"/>
        </w:rPr>
        <w:t xml:space="preserve">also covers a larger area and a larger population than many other countries. Plotting the number of </w:t>
      </w:r>
      <w:r w:rsidR="00493016" w:rsidRPr="004115C3">
        <w:rPr>
          <w:sz w:val="24"/>
          <w:szCs w:val="24"/>
        </w:rPr>
        <w:t>bio</w:t>
      </w:r>
      <w:r w:rsidRPr="004115C3">
        <w:rPr>
          <w:sz w:val="24"/>
          <w:szCs w:val="24"/>
        </w:rPr>
        <w:t>surveillance systems p</w:t>
      </w:r>
      <w:r w:rsidR="00493016" w:rsidRPr="004115C3">
        <w:rPr>
          <w:sz w:val="24"/>
          <w:szCs w:val="24"/>
        </w:rPr>
        <w:t xml:space="preserve">er capita for each country better illustrates infectious disease surveillance coverage </w:t>
      </w:r>
      <w:r w:rsidR="002307DD" w:rsidRPr="004115C3">
        <w:rPr>
          <w:sz w:val="24"/>
          <w:szCs w:val="24"/>
        </w:rPr>
        <w:t xml:space="preserve">of the population </w:t>
      </w:r>
      <w:r w:rsidR="00493016" w:rsidRPr="004115C3">
        <w:rPr>
          <w:sz w:val="24"/>
          <w:szCs w:val="24"/>
        </w:rPr>
        <w:t>than raw counts, and developed nations have more systems per capita than developing</w:t>
      </w:r>
      <w:r w:rsidR="002307DD" w:rsidRPr="004115C3">
        <w:rPr>
          <w:sz w:val="24"/>
          <w:szCs w:val="24"/>
        </w:rPr>
        <w:t xml:space="preserve"> nations</w:t>
      </w:r>
      <w:r w:rsidR="00493016" w:rsidRPr="004115C3">
        <w:rPr>
          <w:sz w:val="24"/>
          <w:szCs w:val="24"/>
        </w:rPr>
        <w:t xml:space="preserve"> (Figure 7)</w:t>
      </w:r>
      <w:r w:rsidRPr="004115C3">
        <w:rPr>
          <w:sz w:val="24"/>
          <w:szCs w:val="24"/>
        </w:rPr>
        <w:t>.</w:t>
      </w:r>
      <w:r w:rsidR="004C42AD" w:rsidRPr="004115C3">
        <w:rPr>
          <w:sz w:val="24"/>
          <w:szCs w:val="24"/>
        </w:rPr>
        <w:t xml:space="preserve"> </w:t>
      </w:r>
      <w:r w:rsidR="00203340" w:rsidRPr="004115C3">
        <w:rPr>
          <w:sz w:val="24"/>
          <w:szCs w:val="24"/>
        </w:rPr>
        <w:t xml:space="preserve">The </w:t>
      </w:r>
      <w:r w:rsidR="00FA5D1E" w:rsidRPr="004115C3">
        <w:rPr>
          <w:sz w:val="24"/>
          <w:szCs w:val="24"/>
        </w:rPr>
        <w:t>U.S.</w:t>
      </w:r>
      <w:r w:rsidR="00203340" w:rsidRPr="004115C3">
        <w:rPr>
          <w:sz w:val="24"/>
          <w:szCs w:val="24"/>
        </w:rPr>
        <w:t xml:space="preserve">, by comparison, has 0.05 systems per 100,000. The highest </w:t>
      </w:r>
      <w:r w:rsidR="00FA5D1E" w:rsidRPr="004115C3">
        <w:rPr>
          <w:sz w:val="24"/>
          <w:szCs w:val="24"/>
        </w:rPr>
        <w:t xml:space="preserve">value </w:t>
      </w:r>
      <w:r w:rsidR="00203340" w:rsidRPr="004115C3">
        <w:rPr>
          <w:sz w:val="24"/>
          <w:szCs w:val="24"/>
        </w:rPr>
        <w:t xml:space="preserve">is Tuvalu, with </w:t>
      </w:r>
      <w:r w:rsidR="00F83B88">
        <w:rPr>
          <w:sz w:val="24"/>
          <w:szCs w:val="24"/>
        </w:rPr>
        <w:t>7</w:t>
      </w:r>
      <w:r w:rsidR="00F83B88" w:rsidRPr="004115C3">
        <w:rPr>
          <w:sz w:val="24"/>
          <w:szCs w:val="24"/>
        </w:rPr>
        <w:t>0</w:t>
      </w:r>
      <w:r w:rsidR="00F83B88">
        <w:rPr>
          <w:sz w:val="24"/>
          <w:szCs w:val="24"/>
        </w:rPr>
        <w:t>.7</w:t>
      </w:r>
      <w:r w:rsidR="00203340" w:rsidRPr="004115C3">
        <w:rPr>
          <w:sz w:val="24"/>
          <w:szCs w:val="24"/>
        </w:rPr>
        <w:t xml:space="preserve">, though </w:t>
      </w:r>
      <w:r w:rsidR="00FA5D1E" w:rsidRPr="004115C3">
        <w:rPr>
          <w:sz w:val="24"/>
          <w:szCs w:val="24"/>
        </w:rPr>
        <w:t xml:space="preserve">Tuvalu’s comparatively small population </w:t>
      </w:r>
      <w:r w:rsidR="00A645DE">
        <w:rPr>
          <w:sz w:val="24"/>
          <w:szCs w:val="24"/>
        </w:rPr>
        <w:t>inflates</w:t>
      </w:r>
      <w:r w:rsidR="00FA5D1E" w:rsidRPr="004115C3">
        <w:rPr>
          <w:sz w:val="24"/>
          <w:szCs w:val="24"/>
        </w:rPr>
        <w:t xml:space="preserve"> this </w:t>
      </w:r>
      <w:r w:rsidR="00A645DE">
        <w:rPr>
          <w:sz w:val="24"/>
          <w:szCs w:val="24"/>
        </w:rPr>
        <w:t>value</w:t>
      </w:r>
      <w:r w:rsidR="00FA5D1E" w:rsidRPr="004115C3">
        <w:rPr>
          <w:sz w:val="24"/>
          <w:szCs w:val="24"/>
        </w:rPr>
        <w:t>. The lowest values</w:t>
      </w:r>
      <w:r w:rsidR="00203340" w:rsidRPr="004115C3">
        <w:rPr>
          <w:sz w:val="24"/>
          <w:szCs w:val="24"/>
        </w:rPr>
        <w:t xml:space="preserve"> are </w:t>
      </w:r>
      <w:r w:rsidR="00F83B88">
        <w:rPr>
          <w:sz w:val="24"/>
          <w:szCs w:val="24"/>
        </w:rPr>
        <w:t>Vietnam</w:t>
      </w:r>
      <w:r w:rsidR="00F83B88" w:rsidRPr="004115C3">
        <w:rPr>
          <w:sz w:val="24"/>
          <w:szCs w:val="24"/>
        </w:rPr>
        <w:t xml:space="preserve"> </w:t>
      </w:r>
      <w:r w:rsidR="00203340" w:rsidRPr="004115C3">
        <w:rPr>
          <w:sz w:val="24"/>
          <w:szCs w:val="24"/>
        </w:rPr>
        <w:t>(0.00</w:t>
      </w:r>
      <w:r w:rsidR="00F83B88">
        <w:rPr>
          <w:sz w:val="24"/>
          <w:szCs w:val="24"/>
        </w:rPr>
        <w:t>2</w:t>
      </w:r>
      <w:r w:rsidR="00203340" w:rsidRPr="004115C3">
        <w:rPr>
          <w:sz w:val="24"/>
          <w:szCs w:val="24"/>
        </w:rPr>
        <w:t>), China (0.001), and Indian (0.001).</w:t>
      </w:r>
    </w:p>
    <w:p w14:paraId="4DD20FA9" w14:textId="77777777" w:rsidR="00203340" w:rsidRPr="004115C3" w:rsidRDefault="00941AF7" w:rsidP="00FA5D1E">
      <w:pPr>
        <w:pStyle w:val="Normal1"/>
        <w:spacing w:line="240" w:lineRule="auto"/>
        <w:ind w:firstLine="720"/>
        <w:rPr>
          <w:sz w:val="24"/>
          <w:szCs w:val="24"/>
        </w:rPr>
      </w:pPr>
      <w:r w:rsidRPr="004115C3">
        <w:rPr>
          <w:sz w:val="24"/>
          <w:szCs w:val="24"/>
        </w:rPr>
        <w:t xml:space="preserve">Traditional surveillance was predominant for most of the history of biosurveillance (Figure </w:t>
      </w:r>
      <w:r w:rsidR="00441F5C" w:rsidRPr="004115C3">
        <w:rPr>
          <w:sz w:val="24"/>
          <w:szCs w:val="24"/>
        </w:rPr>
        <w:t>7</w:t>
      </w:r>
      <w:r w:rsidRPr="004115C3">
        <w:rPr>
          <w:sz w:val="24"/>
          <w:szCs w:val="24"/>
        </w:rPr>
        <w:t>). Both traditional and syndromic systems were created at about the same rate</w:t>
      </w:r>
      <w:r w:rsidR="000F45D2" w:rsidRPr="004115C3">
        <w:rPr>
          <w:sz w:val="24"/>
          <w:szCs w:val="24"/>
        </w:rPr>
        <w:t>, until 2000</w:t>
      </w:r>
      <w:r w:rsidR="00A07E94" w:rsidRPr="004115C3">
        <w:rPr>
          <w:sz w:val="24"/>
          <w:szCs w:val="24"/>
        </w:rPr>
        <w:t xml:space="preserve"> (syndromic systems made up 39% of systems labeled as either)</w:t>
      </w:r>
      <w:r w:rsidR="000F45D2" w:rsidRPr="004115C3">
        <w:rPr>
          <w:sz w:val="24"/>
          <w:szCs w:val="24"/>
        </w:rPr>
        <w:t xml:space="preserve">, when syndromic systems began to outpace traditional systems. Syndromic systems overtook traditional systems in 2004, and their lead continued to grow. The number of traditional systems peaked at 129 in 2007, and fell to 95 currently active; the number of syndromic systems peaked at 133 in 2011, and fell to </w:t>
      </w:r>
      <w:r w:rsidR="00A07E94" w:rsidRPr="004115C3">
        <w:rPr>
          <w:sz w:val="24"/>
          <w:szCs w:val="24"/>
        </w:rPr>
        <w:t>124 currently active (77% of systems labeled as either).</w:t>
      </w:r>
    </w:p>
    <w:p w14:paraId="0EAFB272" w14:textId="77777777" w:rsidR="00203340" w:rsidRPr="004115C3" w:rsidRDefault="00203340" w:rsidP="008954D4">
      <w:pPr>
        <w:pStyle w:val="Normal1"/>
        <w:spacing w:line="240" w:lineRule="auto"/>
        <w:ind w:firstLine="720"/>
        <w:rPr>
          <w:sz w:val="24"/>
          <w:szCs w:val="24"/>
        </w:rPr>
      </w:pPr>
      <w:r w:rsidRPr="004115C3">
        <w:rPr>
          <w:sz w:val="24"/>
          <w:szCs w:val="24"/>
        </w:rPr>
        <w:t>Government-sector organizations operat</w:t>
      </w:r>
      <w:r w:rsidR="008954D4" w:rsidRPr="004115C3">
        <w:rPr>
          <w:sz w:val="24"/>
          <w:szCs w:val="24"/>
        </w:rPr>
        <w:t xml:space="preserve">ing </w:t>
      </w:r>
      <w:r w:rsidRPr="004115C3">
        <w:rPr>
          <w:sz w:val="24"/>
          <w:szCs w:val="24"/>
        </w:rPr>
        <w:t xml:space="preserve">alone or in collaboration with other </w:t>
      </w:r>
      <w:r w:rsidR="008954D4" w:rsidRPr="004115C3">
        <w:rPr>
          <w:sz w:val="24"/>
          <w:szCs w:val="24"/>
        </w:rPr>
        <w:t xml:space="preserve">sectors were </w:t>
      </w:r>
      <w:r w:rsidRPr="004115C3">
        <w:rPr>
          <w:sz w:val="24"/>
          <w:szCs w:val="24"/>
        </w:rPr>
        <w:t>by far the largest number of biosurveillance systems (688), followed by non-profits (133) and for-profits (30). 646 surveillance systems are</w:t>
      </w:r>
      <w:r w:rsidR="005977B0">
        <w:rPr>
          <w:sz w:val="24"/>
          <w:szCs w:val="24"/>
        </w:rPr>
        <w:t xml:space="preserve"> (or were)</w:t>
      </w:r>
      <w:r w:rsidRPr="004115C3">
        <w:rPr>
          <w:sz w:val="24"/>
          <w:szCs w:val="24"/>
        </w:rPr>
        <w:t xml:space="preserve"> operated by government-sector organizations alone; 95 by non-profit alone; 33 by both government and non-profit; 17 by for-profit alone; 8 by government and for-profit together; and 5 by organizations from all three sectors.</w:t>
      </w:r>
    </w:p>
    <w:p w14:paraId="055D700C" w14:textId="77777777" w:rsidR="00B4142C" w:rsidRPr="004115C3" w:rsidRDefault="00203340" w:rsidP="008954D4">
      <w:pPr>
        <w:pStyle w:val="Normal1"/>
        <w:spacing w:line="240" w:lineRule="auto"/>
        <w:ind w:firstLine="720"/>
        <w:rPr>
          <w:i/>
          <w:sz w:val="24"/>
          <w:szCs w:val="24"/>
        </w:rPr>
      </w:pPr>
      <w:r w:rsidRPr="004115C3">
        <w:rPr>
          <w:sz w:val="24"/>
          <w:szCs w:val="24"/>
        </w:rPr>
        <w:t>Most surveillance systems conduct human biosurveillance (708</w:t>
      </w:r>
      <w:r w:rsidR="00C12A58">
        <w:rPr>
          <w:sz w:val="24"/>
          <w:szCs w:val="24"/>
        </w:rPr>
        <w:t xml:space="preserve">, </w:t>
      </w:r>
      <w:r w:rsidR="006D6DA9">
        <w:rPr>
          <w:sz w:val="24"/>
          <w:szCs w:val="24"/>
        </w:rPr>
        <w:t>600</w:t>
      </w:r>
      <w:r w:rsidR="00C12A58">
        <w:rPr>
          <w:sz w:val="24"/>
          <w:szCs w:val="24"/>
        </w:rPr>
        <w:t xml:space="preserve"> exclusively</w:t>
      </w:r>
      <w:r w:rsidRPr="004115C3">
        <w:rPr>
          <w:sz w:val="24"/>
          <w:szCs w:val="24"/>
        </w:rPr>
        <w:t>), followed by animals (181</w:t>
      </w:r>
      <w:r w:rsidR="00C12A58">
        <w:rPr>
          <w:sz w:val="24"/>
          <w:szCs w:val="24"/>
        </w:rPr>
        <w:t xml:space="preserve">, </w:t>
      </w:r>
      <w:r w:rsidR="00DA6C76">
        <w:rPr>
          <w:sz w:val="24"/>
          <w:szCs w:val="24"/>
        </w:rPr>
        <w:t>59</w:t>
      </w:r>
      <w:r w:rsidR="00C12A58">
        <w:rPr>
          <w:sz w:val="24"/>
          <w:szCs w:val="24"/>
        </w:rPr>
        <w:t xml:space="preserve"> exclusively</w:t>
      </w:r>
      <w:r w:rsidRPr="004115C3">
        <w:rPr>
          <w:sz w:val="24"/>
          <w:szCs w:val="24"/>
        </w:rPr>
        <w:t>) and plants (65</w:t>
      </w:r>
      <w:r w:rsidR="00C12A58">
        <w:rPr>
          <w:sz w:val="24"/>
          <w:szCs w:val="24"/>
        </w:rPr>
        <w:t xml:space="preserve">, </w:t>
      </w:r>
      <w:r w:rsidR="00DA6C76">
        <w:rPr>
          <w:sz w:val="24"/>
          <w:szCs w:val="24"/>
        </w:rPr>
        <w:t>14</w:t>
      </w:r>
      <w:r w:rsidR="00C12A58">
        <w:rPr>
          <w:sz w:val="24"/>
          <w:szCs w:val="24"/>
        </w:rPr>
        <w:t xml:space="preserve"> exclusively</w:t>
      </w:r>
      <w:r w:rsidRPr="004115C3">
        <w:rPr>
          <w:sz w:val="24"/>
          <w:szCs w:val="24"/>
        </w:rPr>
        <w:t>). Only 105 systems collect information both on humans and animals, and 31 collect information on all three classes of organisms.</w:t>
      </w:r>
    </w:p>
    <w:p w14:paraId="6CA02B69" w14:textId="77777777" w:rsidR="00AC0D50" w:rsidRPr="004115C3" w:rsidRDefault="00AC0D50" w:rsidP="006220F1">
      <w:pPr>
        <w:pStyle w:val="Normal1"/>
        <w:spacing w:line="240" w:lineRule="auto"/>
        <w:rPr>
          <w:sz w:val="24"/>
          <w:szCs w:val="24"/>
        </w:rPr>
      </w:pPr>
    </w:p>
    <w:p w14:paraId="57AE5E0B" w14:textId="77777777" w:rsidR="00535FFD" w:rsidRPr="004115C3" w:rsidRDefault="00184A30" w:rsidP="006220F1">
      <w:pPr>
        <w:pStyle w:val="Normal1"/>
        <w:spacing w:line="240" w:lineRule="auto"/>
        <w:outlineLvl w:val="0"/>
        <w:rPr>
          <w:b/>
          <w:sz w:val="24"/>
          <w:szCs w:val="24"/>
        </w:rPr>
      </w:pPr>
      <w:r w:rsidRPr="004115C3">
        <w:rPr>
          <w:b/>
          <w:sz w:val="24"/>
          <w:szCs w:val="24"/>
        </w:rPr>
        <w:t>D</w:t>
      </w:r>
      <w:r w:rsidR="00493016" w:rsidRPr="004115C3">
        <w:rPr>
          <w:b/>
          <w:sz w:val="24"/>
          <w:szCs w:val="24"/>
        </w:rPr>
        <w:t>ISCUSSION</w:t>
      </w:r>
    </w:p>
    <w:p w14:paraId="575AB26C" w14:textId="77777777" w:rsidR="00535FFD" w:rsidRPr="004115C3" w:rsidRDefault="00184A30" w:rsidP="007050FB">
      <w:pPr>
        <w:pStyle w:val="Normal1"/>
        <w:spacing w:line="240" w:lineRule="auto"/>
        <w:ind w:firstLine="720"/>
        <w:rPr>
          <w:sz w:val="24"/>
          <w:szCs w:val="24"/>
        </w:rPr>
      </w:pPr>
      <w:r w:rsidRPr="004115C3">
        <w:rPr>
          <w:sz w:val="24"/>
          <w:szCs w:val="24"/>
        </w:rPr>
        <w:t xml:space="preserve">Through a systematic search and review process </w:t>
      </w:r>
      <w:r w:rsidR="00AD4817" w:rsidRPr="004115C3">
        <w:rPr>
          <w:sz w:val="24"/>
          <w:szCs w:val="24"/>
        </w:rPr>
        <w:t>an extensive</w:t>
      </w:r>
      <w:r w:rsidRPr="004115C3">
        <w:rPr>
          <w:sz w:val="24"/>
          <w:szCs w:val="24"/>
        </w:rPr>
        <w:t xml:space="preserve"> database of</w:t>
      </w:r>
      <w:r w:rsidR="00F0776E" w:rsidRPr="004115C3">
        <w:rPr>
          <w:sz w:val="24"/>
          <w:szCs w:val="24"/>
        </w:rPr>
        <w:t xml:space="preserve"> local,</w:t>
      </w:r>
      <w:r w:rsidRPr="004115C3">
        <w:rPr>
          <w:sz w:val="24"/>
          <w:szCs w:val="24"/>
        </w:rPr>
        <w:t xml:space="preserve"> r</w:t>
      </w:r>
      <w:r w:rsidR="00AD4817" w:rsidRPr="004115C3">
        <w:rPr>
          <w:sz w:val="24"/>
          <w:szCs w:val="24"/>
        </w:rPr>
        <w:t>egional, national,</w:t>
      </w:r>
      <w:r w:rsidRPr="004115C3">
        <w:rPr>
          <w:sz w:val="24"/>
          <w:szCs w:val="24"/>
        </w:rPr>
        <w:t xml:space="preserve"> and global </w:t>
      </w:r>
      <w:r w:rsidR="00F0776E" w:rsidRPr="004115C3">
        <w:rPr>
          <w:sz w:val="24"/>
          <w:szCs w:val="24"/>
        </w:rPr>
        <w:t>bio</w:t>
      </w:r>
      <w:r w:rsidRPr="004115C3">
        <w:rPr>
          <w:sz w:val="24"/>
          <w:szCs w:val="24"/>
        </w:rPr>
        <w:t xml:space="preserve">surveillance systems </w:t>
      </w:r>
      <w:r w:rsidR="001C17F4" w:rsidRPr="004115C3">
        <w:rPr>
          <w:sz w:val="24"/>
          <w:szCs w:val="24"/>
        </w:rPr>
        <w:t xml:space="preserve">that are </w:t>
      </w:r>
      <w:r w:rsidRPr="004115C3">
        <w:rPr>
          <w:sz w:val="24"/>
          <w:szCs w:val="24"/>
        </w:rPr>
        <w:t xml:space="preserve">currently collecting </w:t>
      </w:r>
      <w:r w:rsidR="001C17F4" w:rsidRPr="004115C3">
        <w:rPr>
          <w:sz w:val="24"/>
          <w:szCs w:val="24"/>
        </w:rPr>
        <w:t xml:space="preserve">infectious diseases data </w:t>
      </w:r>
      <w:r w:rsidRPr="004115C3">
        <w:rPr>
          <w:sz w:val="24"/>
          <w:szCs w:val="24"/>
        </w:rPr>
        <w:t>on human</w:t>
      </w:r>
      <w:r w:rsidR="001C17F4" w:rsidRPr="004115C3">
        <w:rPr>
          <w:sz w:val="24"/>
          <w:szCs w:val="24"/>
        </w:rPr>
        <w:t>s</w:t>
      </w:r>
      <w:r w:rsidRPr="004115C3">
        <w:rPr>
          <w:sz w:val="24"/>
          <w:szCs w:val="24"/>
        </w:rPr>
        <w:t>, animal</w:t>
      </w:r>
      <w:r w:rsidR="001C17F4" w:rsidRPr="004115C3">
        <w:rPr>
          <w:sz w:val="24"/>
          <w:szCs w:val="24"/>
        </w:rPr>
        <w:t xml:space="preserve">s, </w:t>
      </w:r>
      <w:r w:rsidRPr="004115C3">
        <w:rPr>
          <w:sz w:val="24"/>
          <w:szCs w:val="24"/>
        </w:rPr>
        <w:t>and plant</w:t>
      </w:r>
      <w:r w:rsidR="001C17F4" w:rsidRPr="004115C3">
        <w:rPr>
          <w:sz w:val="24"/>
          <w:szCs w:val="24"/>
        </w:rPr>
        <w:t>s</w:t>
      </w:r>
      <w:r w:rsidR="007050FB" w:rsidRPr="004115C3">
        <w:rPr>
          <w:sz w:val="24"/>
          <w:szCs w:val="24"/>
        </w:rPr>
        <w:t xml:space="preserve"> was created</w:t>
      </w:r>
      <w:r w:rsidRPr="004115C3">
        <w:rPr>
          <w:sz w:val="24"/>
          <w:szCs w:val="24"/>
        </w:rPr>
        <w:t xml:space="preserve">. </w:t>
      </w:r>
      <w:r w:rsidR="001C17F4" w:rsidRPr="004115C3">
        <w:rPr>
          <w:sz w:val="24"/>
          <w:szCs w:val="24"/>
        </w:rPr>
        <w:t>Since</w:t>
      </w:r>
      <w:r w:rsidRPr="004115C3">
        <w:rPr>
          <w:sz w:val="24"/>
          <w:szCs w:val="24"/>
        </w:rPr>
        <w:t xml:space="preserve"> 8</w:t>
      </w:r>
      <w:r w:rsidR="000C567B" w:rsidRPr="004115C3">
        <w:rPr>
          <w:sz w:val="24"/>
          <w:szCs w:val="24"/>
        </w:rPr>
        <w:t>19</w:t>
      </w:r>
      <w:r w:rsidRPr="004115C3">
        <w:rPr>
          <w:sz w:val="24"/>
          <w:szCs w:val="24"/>
        </w:rPr>
        <w:t xml:space="preserve"> systems </w:t>
      </w:r>
      <w:r w:rsidR="001C17F4" w:rsidRPr="004115C3">
        <w:rPr>
          <w:sz w:val="24"/>
          <w:szCs w:val="24"/>
        </w:rPr>
        <w:t xml:space="preserve">were </w:t>
      </w:r>
      <w:r w:rsidRPr="004115C3">
        <w:rPr>
          <w:sz w:val="24"/>
          <w:szCs w:val="24"/>
        </w:rPr>
        <w:t xml:space="preserve">documented, our database </w:t>
      </w:r>
      <w:r w:rsidR="00AD4817" w:rsidRPr="004115C3">
        <w:rPr>
          <w:sz w:val="24"/>
          <w:szCs w:val="24"/>
        </w:rPr>
        <w:t>is</w:t>
      </w:r>
      <w:r w:rsidRPr="004115C3">
        <w:rPr>
          <w:sz w:val="24"/>
          <w:szCs w:val="24"/>
        </w:rPr>
        <w:t xml:space="preserve"> the most comprehensive listing of </w:t>
      </w:r>
      <w:r w:rsidR="001C17F4" w:rsidRPr="004115C3">
        <w:rPr>
          <w:sz w:val="24"/>
          <w:szCs w:val="24"/>
        </w:rPr>
        <w:t>bio</w:t>
      </w:r>
      <w:r w:rsidRPr="004115C3">
        <w:rPr>
          <w:sz w:val="24"/>
          <w:szCs w:val="24"/>
        </w:rPr>
        <w:t>surveillance systems available to the public.</w:t>
      </w:r>
    </w:p>
    <w:p w14:paraId="4D7BBEB0" w14:textId="77777777" w:rsidR="00535FFD" w:rsidRPr="004115C3" w:rsidRDefault="00535FFD" w:rsidP="006220F1">
      <w:pPr>
        <w:pStyle w:val="Normal1"/>
        <w:spacing w:line="240" w:lineRule="auto"/>
        <w:rPr>
          <w:i/>
          <w:sz w:val="24"/>
          <w:szCs w:val="24"/>
        </w:rPr>
      </w:pPr>
    </w:p>
    <w:p w14:paraId="1F4F3D88" w14:textId="77777777" w:rsidR="00535FFD" w:rsidRPr="004115C3" w:rsidRDefault="00D42DCF" w:rsidP="006220F1">
      <w:pPr>
        <w:pStyle w:val="Normal1"/>
        <w:spacing w:line="240" w:lineRule="auto"/>
        <w:outlineLvl w:val="0"/>
        <w:rPr>
          <w:i/>
          <w:sz w:val="24"/>
          <w:szCs w:val="24"/>
        </w:rPr>
      </w:pPr>
      <w:r w:rsidRPr="004115C3">
        <w:rPr>
          <w:i/>
          <w:sz w:val="24"/>
          <w:szCs w:val="24"/>
        </w:rPr>
        <w:t xml:space="preserve">Creation &amp; </w:t>
      </w:r>
      <w:r w:rsidR="00184A30" w:rsidRPr="004115C3">
        <w:rPr>
          <w:i/>
          <w:sz w:val="24"/>
          <w:szCs w:val="24"/>
        </w:rPr>
        <w:t>Termination</w:t>
      </w:r>
    </w:p>
    <w:p w14:paraId="3DF84AD8" w14:textId="77777777" w:rsidR="00CF4B6B" w:rsidRPr="004115C3" w:rsidRDefault="00184A30" w:rsidP="004115C3">
      <w:pPr>
        <w:pStyle w:val="Normal1"/>
        <w:spacing w:line="240" w:lineRule="auto"/>
        <w:ind w:firstLine="720"/>
        <w:rPr>
          <w:sz w:val="24"/>
          <w:szCs w:val="24"/>
        </w:rPr>
      </w:pPr>
      <w:r w:rsidRPr="004115C3">
        <w:rPr>
          <w:sz w:val="24"/>
          <w:szCs w:val="24"/>
        </w:rPr>
        <w:t>Beginning in 1975, new biosurveillance systems</w:t>
      </w:r>
      <w:r w:rsidR="00104E3D" w:rsidRPr="004115C3">
        <w:rPr>
          <w:sz w:val="24"/>
          <w:szCs w:val="24"/>
        </w:rPr>
        <w:t xml:space="preserve"> were created</w:t>
      </w:r>
      <w:r w:rsidRPr="004115C3">
        <w:rPr>
          <w:sz w:val="24"/>
          <w:szCs w:val="24"/>
        </w:rPr>
        <w:t xml:space="preserve"> at increasing rates (</w:t>
      </w:r>
      <w:r w:rsidR="004721EB" w:rsidRPr="004115C3">
        <w:rPr>
          <w:sz w:val="24"/>
          <w:szCs w:val="24"/>
        </w:rPr>
        <w:t>Figure 4</w:t>
      </w:r>
      <w:r w:rsidRPr="004115C3">
        <w:rPr>
          <w:sz w:val="24"/>
          <w:szCs w:val="24"/>
        </w:rPr>
        <w:t xml:space="preserve">) and the number of active surveillance systems grew substantially each year. This trend </w:t>
      </w:r>
      <w:r w:rsidR="00104E3D" w:rsidRPr="004115C3">
        <w:rPr>
          <w:sz w:val="24"/>
          <w:szCs w:val="24"/>
        </w:rPr>
        <w:t xml:space="preserve">continued through the </w:t>
      </w:r>
      <w:r w:rsidRPr="004115C3">
        <w:rPr>
          <w:sz w:val="24"/>
          <w:szCs w:val="24"/>
        </w:rPr>
        <w:t>1980</w:t>
      </w:r>
      <w:r w:rsidR="00104E3D" w:rsidRPr="004115C3">
        <w:rPr>
          <w:sz w:val="24"/>
          <w:szCs w:val="24"/>
        </w:rPr>
        <w:t>s and 1990s, with the number of new systems created each year increas</w:t>
      </w:r>
      <w:r w:rsidR="00CB2C6E" w:rsidRPr="004115C3">
        <w:rPr>
          <w:sz w:val="24"/>
          <w:szCs w:val="24"/>
        </w:rPr>
        <w:t>ed</w:t>
      </w:r>
      <w:r w:rsidR="00104E3D" w:rsidRPr="004115C3">
        <w:rPr>
          <w:sz w:val="24"/>
          <w:szCs w:val="24"/>
        </w:rPr>
        <w:t xml:space="preserve"> from under five in 1980 to over twenty-five in 199</w:t>
      </w:r>
      <w:r w:rsidR="0021768D">
        <w:rPr>
          <w:sz w:val="24"/>
          <w:szCs w:val="24"/>
        </w:rPr>
        <w:t>5</w:t>
      </w:r>
      <w:r w:rsidR="00185349">
        <w:rPr>
          <w:sz w:val="24"/>
          <w:szCs w:val="24"/>
        </w:rPr>
        <w:t>,</w:t>
      </w:r>
      <w:r w:rsidR="006C18DF">
        <w:rPr>
          <w:sz w:val="24"/>
          <w:szCs w:val="24"/>
        </w:rPr>
        <w:t xml:space="preserve"> 1999</w:t>
      </w:r>
      <w:r w:rsidR="00185349">
        <w:rPr>
          <w:sz w:val="24"/>
          <w:szCs w:val="24"/>
        </w:rPr>
        <w:t>–2007, and 2008–2012</w:t>
      </w:r>
      <w:r w:rsidR="0021768D">
        <w:rPr>
          <w:sz w:val="24"/>
          <w:szCs w:val="24"/>
        </w:rPr>
        <w:t>.</w:t>
      </w:r>
      <w:r w:rsidR="00CB2C6E" w:rsidRPr="004115C3">
        <w:rPr>
          <w:sz w:val="24"/>
          <w:szCs w:val="24"/>
        </w:rPr>
        <w:t xml:space="preserve"> This reflects</w:t>
      </w:r>
      <w:r w:rsidRPr="004115C3">
        <w:rPr>
          <w:sz w:val="24"/>
          <w:szCs w:val="24"/>
        </w:rPr>
        <w:t xml:space="preserve"> increased activity in the field of biosurveillance following the invention </w:t>
      </w:r>
      <w:r w:rsidR="00F61FD4" w:rsidRPr="004115C3">
        <w:rPr>
          <w:sz w:val="24"/>
          <w:szCs w:val="24"/>
        </w:rPr>
        <w:t>and widespread adoption of the computers and the development of the Internet</w:t>
      </w:r>
      <w:r w:rsidR="004F226E" w:rsidRPr="004F226E">
        <w:rPr>
          <w:sz w:val="24"/>
          <w:szCs w:val="24"/>
        </w:rPr>
        <w:t>.</w:t>
      </w:r>
      <w:r w:rsidR="004F226E" w:rsidRPr="004F226E">
        <w:rPr>
          <w:sz w:val="24"/>
          <w:szCs w:val="24"/>
          <w:vertAlign w:val="superscript"/>
        </w:rPr>
        <w:t>17,18</w:t>
      </w:r>
      <w:r w:rsidR="00272A2B">
        <w:rPr>
          <w:sz w:val="24"/>
          <w:szCs w:val="24"/>
          <w:vertAlign w:val="superscript"/>
        </w:rPr>
        <w:t>,19</w:t>
      </w:r>
      <w:r w:rsidR="00185349">
        <w:rPr>
          <w:sz w:val="24"/>
          <w:szCs w:val="24"/>
        </w:rPr>
        <w:t xml:space="preserve"> </w:t>
      </w:r>
      <w:r w:rsidR="00F61FD4" w:rsidRPr="004115C3">
        <w:rPr>
          <w:sz w:val="24"/>
          <w:szCs w:val="24"/>
        </w:rPr>
        <w:t xml:space="preserve">These inventions </w:t>
      </w:r>
      <w:r w:rsidRPr="004115C3">
        <w:rPr>
          <w:sz w:val="24"/>
          <w:szCs w:val="24"/>
        </w:rPr>
        <w:t xml:space="preserve">radically </w:t>
      </w:r>
      <w:r w:rsidR="00F61FD4" w:rsidRPr="004115C3">
        <w:rPr>
          <w:sz w:val="24"/>
          <w:szCs w:val="24"/>
        </w:rPr>
        <w:t xml:space="preserve">improved the way health data were stored, analyzed, </w:t>
      </w:r>
      <w:r w:rsidRPr="004115C3">
        <w:rPr>
          <w:sz w:val="24"/>
          <w:szCs w:val="24"/>
        </w:rPr>
        <w:t xml:space="preserve">and </w:t>
      </w:r>
      <w:r w:rsidR="00F61FD4" w:rsidRPr="004115C3">
        <w:rPr>
          <w:sz w:val="24"/>
          <w:szCs w:val="24"/>
        </w:rPr>
        <w:t>communicated</w:t>
      </w:r>
      <w:r w:rsidRPr="004115C3">
        <w:rPr>
          <w:sz w:val="24"/>
          <w:szCs w:val="24"/>
        </w:rPr>
        <w:t xml:space="preserve">. </w:t>
      </w:r>
      <w:r w:rsidR="00104E3D" w:rsidRPr="004115C3">
        <w:rPr>
          <w:sz w:val="24"/>
          <w:szCs w:val="24"/>
        </w:rPr>
        <w:t>System creation</w:t>
      </w:r>
      <w:r w:rsidRPr="004115C3">
        <w:rPr>
          <w:sz w:val="24"/>
          <w:szCs w:val="24"/>
        </w:rPr>
        <w:t xml:space="preserve"> peaked in 2008</w:t>
      </w:r>
      <w:r w:rsidR="00104E3D" w:rsidRPr="004115C3">
        <w:rPr>
          <w:sz w:val="24"/>
          <w:szCs w:val="24"/>
        </w:rPr>
        <w:t>,</w:t>
      </w:r>
      <w:r w:rsidRPr="004115C3">
        <w:rPr>
          <w:sz w:val="24"/>
          <w:szCs w:val="24"/>
        </w:rPr>
        <w:t xml:space="preserve"> </w:t>
      </w:r>
      <w:r w:rsidR="00104E3D" w:rsidRPr="004115C3">
        <w:rPr>
          <w:sz w:val="24"/>
          <w:szCs w:val="24"/>
        </w:rPr>
        <w:t xml:space="preserve">with </w:t>
      </w:r>
      <w:r w:rsidRPr="004115C3">
        <w:rPr>
          <w:sz w:val="24"/>
          <w:szCs w:val="24"/>
        </w:rPr>
        <w:t>48 new syst</w:t>
      </w:r>
      <w:r w:rsidR="00F61FD4" w:rsidRPr="004115C3">
        <w:rPr>
          <w:sz w:val="24"/>
          <w:szCs w:val="24"/>
        </w:rPr>
        <w:t xml:space="preserve">ems introduced. </w:t>
      </w:r>
      <w:r w:rsidR="00104E3D" w:rsidRPr="004115C3">
        <w:rPr>
          <w:sz w:val="24"/>
          <w:szCs w:val="24"/>
        </w:rPr>
        <w:t>This may be due to the</w:t>
      </w:r>
      <w:r w:rsidR="00F61FD4" w:rsidRPr="004115C3">
        <w:rPr>
          <w:sz w:val="24"/>
          <w:szCs w:val="24"/>
        </w:rPr>
        <w:t xml:space="preserve"> institution of the updated International Health Regulations in 2005.</w:t>
      </w:r>
      <w:r w:rsidR="004115C3" w:rsidRPr="004115C3">
        <w:rPr>
          <w:sz w:val="24"/>
          <w:szCs w:val="24"/>
        </w:rPr>
        <w:t xml:space="preserve"> </w:t>
      </w:r>
      <w:r w:rsidR="00104E3D" w:rsidRPr="004115C3">
        <w:rPr>
          <w:sz w:val="24"/>
          <w:szCs w:val="24"/>
        </w:rPr>
        <w:t>T</w:t>
      </w:r>
      <w:r w:rsidR="00F61FD4" w:rsidRPr="004115C3">
        <w:rPr>
          <w:sz w:val="24"/>
          <w:szCs w:val="24"/>
        </w:rPr>
        <w:t xml:space="preserve">hese new regulations </w:t>
      </w:r>
      <w:r w:rsidRPr="004115C3">
        <w:rPr>
          <w:sz w:val="24"/>
          <w:szCs w:val="24"/>
        </w:rPr>
        <w:t>called for improvements to global biosurveillance infrastructure and reporting time to help mitigate the spread of infectious diseases.</w:t>
      </w:r>
      <w:r w:rsidR="0063695D" w:rsidRPr="004115C3">
        <w:rPr>
          <w:sz w:val="24"/>
          <w:szCs w:val="24"/>
          <w:vertAlign w:val="superscript"/>
        </w:rPr>
        <w:t>1</w:t>
      </w:r>
      <w:r w:rsidRPr="004115C3">
        <w:rPr>
          <w:sz w:val="24"/>
          <w:szCs w:val="24"/>
        </w:rPr>
        <w:t xml:space="preserve"> The significant structural improvements and funding reallocation needed to </w:t>
      </w:r>
      <w:r w:rsidR="00104E3D" w:rsidRPr="004115C3">
        <w:rPr>
          <w:sz w:val="24"/>
          <w:szCs w:val="24"/>
        </w:rPr>
        <w:t xml:space="preserve">implement programs satisfying </w:t>
      </w:r>
      <w:r w:rsidRPr="004115C3">
        <w:rPr>
          <w:sz w:val="24"/>
          <w:szCs w:val="24"/>
        </w:rPr>
        <w:t>these new guidelines may have taken several years to complete for many countries. The accuracy of our time series analyses (</w:t>
      </w:r>
      <w:r w:rsidR="003E03FB" w:rsidRPr="004115C3">
        <w:rPr>
          <w:sz w:val="24"/>
          <w:szCs w:val="24"/>
        </w:rPr>
        <w:t xml:space="preserve">Figures 3, 4, &amp; </w:t>
      </w:r>
      <w:r w:rsidR="00FB5A6B" w:rsidRPr="004115C3">
        <w:rPr>
          <w:sz w:val="24"/>
          <w:szCs w:val="24"/>
        </w:rPr>
        <w:t>5</w:t>
      </w:r>
      <w:r w:rsidRPr="004115C3">
        <w:rPr>
          <w:sz w:val="24"/>
          <w:szCs w:val="24"/>
        </w:rPr>
        <w:t xml:space="preserve">) may be skewed by information bias as older systems, especially those that have been terminated, most likely have less documentation </w:t>
      </w:r>
      <w:r w:rsidR="003E03FB" w:rsidRPr="004115C3">
        <w:rPr>
          <w:sz w:val="24"/>
          <w:szCs w:val="24"/>
        </w:rPr>
        <w:t>available</w:t>
      </w:r>
      <w:r w:rsidRPr="004115C3">
        <w:rPr>
          <w:sz w:val="24"/>
          <w:szCs w:val="24"/>
        </w:rPr>
        <w:t>.</w:t>
      </w:r>
    </w:p>
    <w:p w14:paraId="795C2266" w14:textId="77777777" w:rsidR="00535FFD" w:rsidRPr="004115C3" w:rsidRDefault="00184A30" w:rsidP="004115C3">
      <w:pPr>
        <w:pStyle w:val="Normal1"/>
        <w:spacing w:line="240" w:lineRule="auto"/>
        <w:ind w:firstLine="720"/>
        <w:rPr>
          <w:sz w:val="24"/>
          <w:szCs w:val="24"/>
        </w:rPr>
      </w:pPr>
      <w:r w:rsidRPr="004115C3">
        <w:rPr>
          <w:sz w:val="24"/>
          <w:szCs w:val="24"/>
        </w:rPr>
        <w:t>In the time period between 2010 and 2014,</w:t>
      </w:r>
      <w:r w:rsidR="0055550F" w:rsidRPr="004115C3">
        <w:rPr>
          <w:sz w:val="24"/>
          <w:szCs w:val="24"/>
        </w:rPr>
        <w:t xml:space="preserve"> the numbers of </w:t>
      </w:r>
      <w:r w:rsidR="003139C7" w:rsidRPr="004115C3">
        <w:rPr>
          <w:sz w:val="24"/>
          <w:szCs w:val="24"/>
        </w:rPr>
        <w:t xml:space="preserve">biosurveillance </w:t>
      </w:r>
      <w:r w:rsidR="0055550F" w:rsidRPr="004115C3">
        <w:rPr>
          <w:sz w:val="24"/>
          <w:szCs w:val="24"/>
        </w:rPr>
        <w:t xml:space="preserve">systems created and </w:t>
      </w:r>
      <w:r w:rsidRPr="004115C3">
        <w:rPr>
          <w:sz w:val="24"/>
          <w:szCs w:val="24"/>
        </w:rPr>
        <w:t xml:space="preserve">terminated each year varied substantially, but </w:t>
      </w:r>
      <w:r w:rsidR="0055550F" w:rsidRPr="004115C3">
        <w:rPr>
          <w:sz w:val="24"/>
          <w:szCs w:val="24"/>
        </w:rPr>
        <w:t>the net amount of systems created were higher than</w:t>
      </w:r>
      <w:r w:rsidR="00E00592" w:rsidRPr="004115C3">
        <w:rPr>
          <w:sz w:val="24"/>
          <w:szCs w:val="24"/>
        </w:rPr>
        <w:t xml:space="preserve"> the time period preceding </w:t>
      </w:r>
      <w:r w:rsidRPr="004115C3">
        <w:rPr>
          <w:sz w:val="24"/>
          <w:szCs w:val="24"/>
        </w:rPr>
        <w:t>2010</w:t>
      </w:r>
      <w:r w:rsidR="003E03FB" w:rsidRPr="004115C3">
        <w:rPr>
          <w:sz w:val="24"/>
          <w:szCs w:val="24"/>
        </w:rPr>
        <w:t xml:space="preserve"> (Figure 3)</w:t>
      </w:r>
      <w:r w:rsidR="00E00592" w:rsidRPr="004115C3">
        <w:rPr>
          <w:sz w:val="24"/>
          <w:szCs w:val="24"/>
        </w:rPr>
        <w:t>. Suggesting that</w:t>
      </w:r>
      <w:r w:rsidRPr="004115C3">
        <w:rPr>
          <w:sz w:val="24"/>
          <w:szCs w:val="24"/>
        </w:rPr>
        <w:t xml:space="preserve"> there may have been a degree of experimentation in these years where many system</w:t>
      </w:r>
      <w:r w:rsidR="00E00592" w:rsidRPr="004115C3">
        <w:rPr>
          <w:sz w:val="24"/>
          <w:szCs w:val="24"/>
        </w:rPr>
        <w:t xml:space="preserve">s were created, but not sustained. This finding could </w:t>
      </w:r>
      <w:r w:rsidRPr="004115C3">
        <w:rPr>
          <w:sz w:val="24"/>
          <w:szCs w:val="24"/>
        </w:rPr>
        <w:t>be aff</w:t>
      </w:r>
      <w:r w:rsidR="00E00592" w:rsidRPr="004115C3">
        <w:rPr>
          <w:sz w:val="24"/>
          <w:szCs w:val="24"/>
        </w:rPr>
        <w:t>ected by information bias, as an Internet presence</w:t>
      </w:r>
      <w:r w:rsidRPr="004115C3">
        <w:rPr>
          <w:sz w:val="24"/>
          <w:szCs w:val="24"/>
        </w:rPr>
        <w:t xml:space="preserve"> </w:t>
      </w:r>
      <w:r w:rsidR="00E00592" w:rsidRPr="004115C3">
        <w:rPr>
          <w:sz w:val="24"/>
          <w:szCs w:val="24"/>
        </w:rPr>
        <w:t xml:space="preserve">that contained creation and termination dates </w:t>
      </w:r>
      <w:r w:rsidRPr="004115C3">
        <w:rPr>
          <w:sz w:val="24"/>
          <w:szCs w:val="24"/>
        </w:rPr>
        <w:t>ma</w:t>
      </w:r>
      <w:r w:rsidR="00E00592" w:rsidRPr="004115C3">
        <w:rPr>
          <w:sz w:val="24"/>
          <w:szCs w:val="24"/>
        </w:rPr>
        <w:t xml:space="preserve">y have become more common </w:t>
      </w:r>
      <w:r w:rsidRPr="004115C3">
        <w:rPr>
          <w:sz w:val="24"/>
          <w:szCs w:val="24"/>
        </w:rPr>
        <w:t>for systems created after 2010</w:t>
      </w:r>
      <w:r w:rsidR="00E00592" w:rsidRPr="004115C3">
        <w:rPr>
          <w:sz w:val="24"/>
          <w:szCs w:val="24"/>
        </w:rPr>
        <w:t>.</w:t>
      </w:r>
    </w:p>
    <w:p w14:paraId="5EA08C67" w14:textId="00C40832" w:rsidR="00535FFD" w:rsidRDefault="00184A30" w:rsidP="004115C3">
      <w:pPr>
        <w:pStyle w:val="Normal1"/>
        <w:spacing w:line="240" w:lineRule="auto"/>
        <w:ind w:firstLine="720"/>
        <w:rPr>
          <w:sz w:val="24"/>
          <w:szCs w:val="24"/>
        </w:rPr>
      </w:pPr>
      <w:r w:rsidRPr="004115C3">
        <w:rPr>
          <w:sz w:val="24"/>
          <w:szCs w:val="24"/>
        </w:rPr>
        <w:t xml:space="preserve">In 2011-2014, the number of systems terminated exceeded the number of systems created, causing the overall number of active </w:t>
      </w:r>
      <w:r w:rsidR="003139C7" w:rsidRPr="004115C3">
        <w:rPr>
          <w:sz w:val="24"/>
          <w:szCs w:val="24"/>
        </w:rPr>
        <w:t>bio</w:t>
      </w:r>
      <w:r w:rsidRPr="004115C3">
        <w:rPr>
          <w:sz w:val="24"/>
          <w:szCs w:val="24"/>
        </w:rPr>
        <w:t>surveillance systems to fall for the first time</w:t>
      </w:r>
      <w:r w:rsidR="003139C7" w:rsidRPr="004115C3">
        <w:rPr>
          <w:sz w:val="24"/>
          <w:szCs w:val="24"/>
        </w:rPr>
        <w:t xml:space="preserve"> (Figure 3</w:t>
      </w:r>
      <w:r w:rsidR="00FB5A6B" w:rsidRPr="004115C3">
        <w:rPr>
          <w:sz w:val="24"/>
          <w:szCs w:val="24"/>
        </w:rPr>
        <w:t xml:space="preserve"> &amp; 4</w:t>
      </w:r>
      <w:r w:rsidR="003139C7" w:rsidRPr="004115C3">
        <w:rPr>
          <w:sz w:val="24"/>
          <w:szCs w:val="24"/>
        </w:rPr>
        <w:t>)</w:t>
      </w:r>
      <w:r w:rsidRPr="004115C3">
        <w:rPr>
          <w:sz w:val="24"/>
          <w:szCs w:val="24"/>
        </w:rPr>
        <w:t xml:space="preserve">. While this could be an artifact </w:t>
      </w:r>
      <w:r w:rsidR="003139C7" w:rsidRPr="004115C3">
        <w:rPr>
          <w:sz w:val="24"/>
          <w:szCs w:val="24"/>
        </w:rPr>
        <w:t xml:space="preserve">due </w:t>
      </w:r>
      <w:r w:rsidRPr="004115C3">
        <w:rPr>
          <w:sz w:val="24"/>
          <w:szCs w:val="24"/>
        </w:rPr>
        <w:t xml:space="preserve">to the information bias </w:t>
      </w:r>
      <w:r w:rsidR="00414F70" w:rsidRPr="004115C3">
        <w:rPr>
          <w:sz w:val="24"/>
          <w:szCs w:val="24"/>
        </w:rPr>
        <w:t>mentioned above or</w:t>
      </w:r>
      <w:r w:rsidRPr="004115C3">
        <w:rPr>
          <w:sz w:val="24"/>
          <w:szCs w:val="24"/>
        </w:rPr>
        <w:t xml:space="preserve"> inherent biases in </w:t>
      </w:r>
      <w:r w:rsidR="00DC1191" w:rsidRPr="004115C3">
        <w:rPr>
          <w:sz w:val="24"/>
          <w:szCs w:val="24"/>
        </w:rPr>
        <w:t xml:space="preserve">the </w:t>
      </w:r>
      <w:r w:rsidRPr="004115C3">
        <w:rPr>
          <w:sz w:val="24"/>
          <w:szCs w:val="24"/>
        </w:rPr>
        <w:t xml:space="preserve">data collection procedures, economic factors </w:t>
      </w:r>
      <w:r w:rsidR="003139C7" w:rsidRPr="004115C3">
        <w:rPr>
          <w:sz w:val="24"/>
          <w:szCs w:val="24"/>
        </w:rPr>
        <w:t>were likely</w:t>
      </w:r>
      <w:r w:rsidR="00DC1191" w:rsidRPr="004115C3">
        <w:rPr>
          <w:sz w:val="24"/>
          <w:szCs w:val="24"/>
        </w:rPr>
        <w:t xml:space="preserve"> to have caused the decrease in the number of biosurveillance systems.</w:t>
      </w:r>
      <w:r w:rsidR="00B87E38">
        <w:rPr>
          <w:sz w:val="24"/>
          <w:szCs w:val="24"/>
        </w:rPr>
        <w:t xml:space="preserve"> </w:t>
      </w:r>
      <w:r w:rsidR="00DC1191" w:rsidRPr="004115C3">
        <w:rPr>
          <w:sz w:val="24"/>
          <w:szCs w:val="24"/>
        </w:rPr>
        <w:t xml:space="preserve">The global financial crisis in 2008 </w:t>
      </w:r>
      <w:r w:rsidRPr="004115C3">
        <w:rPr>
          <w:sz w:val="24"/>
          <w:szCs w:val="24"/>
        </w:rPr>
        <w:t>had a severe impact on the U.S. economy</w:t>
      </w:r>
      <w:r w:rsidR="00DC1191" w:rsidRPr="004115C3">
        <w:rPr>
          <w:sz w:val="24"/>
          <w:szCs w:val="24"/>
        </w:rPr>
        <w:t xml:space="preserve"> and consequently g</w:t>
      </w:r>
      <w:r w:rsidRPr="004115C3">
        <w:rPr>
          <w:sz w:val="24"/>
          <w:szCs w:val="24"/>
        </w:rPr>
        <w:t>overnment spending on health care plateaued in the following years with the slowest spending growth in recent history.</w:t>
      </w:r>
      <w:r w:rsidR="00272A2B">
        <w:rPr>
          <w:sz w:val="24"/>
          <w:szCs w:val="24"/>
          <w:vertAlign w:val="superscript"/>
        </w:rPr>
        <w:t>20</w:t>
      </w:r>
      <w:r w:rsidRPr="004115C3">
        <w:rPr>
          <w:sz w:val="24"/>
          <w:szCs w:val="24"/>
        </w:rPr>
        <w:t xml:space="preserve"> As 2</w:t>
      </w:r>
      <w:r w:rsidR="000C567B" w:rsidRPr="004115C3">
        <w:rPr>
          <w:sz w:val="24"/>
          <w:szCs w:val="24"/>
        </w:rPr>
        <w:t>94</w:t>
      </w:r>
      <w:r w:rsidRPr="004115C3">
        <w:rPr>
          <w:sz w:val="24"/>
          <w:szCs w:val="24"/>
        </w:rPr>
        <w:t xml:space="preserve"> of the 8</w:t>
      </w:r>
      <w:r w:rsidR="000C567B" w:rsidRPr="004115C3">
        <w:rPr>
          <w:sz w:val="24"/>
          <w:szCs w:val="24"/>
        </w:rPr>
        <w:t>19</w:t>
      </w:r>
      <w:r w:rsidRPr="004115C3">
        <w:rPr>
          <w:sz w:val="24"/>
          <w:szCs w:val="24"/>
        </w:rPr>
        <w:t xml:space="preserve"> systems (approximately </w:t>
      </w:r>
      <w:r w:rsidR="000C567B" w:rsidRPr="004115C3">
        <w:rPr>
          <w:sz w:val="24"/>
          <w:szCs w:val="24"/>
        </w:rPr>
        <w:t>36</w:t>
      </w:r>
      <w:r w:rsidRPr="004115C3">
        <w:rPr>
          <w:sz w:val="24"/>
          <w:szCs w:val="24"/>
        </w:rPr>
        <w:t xml:space="preserve">%) </w:t>
      </w:r>
      <w:del w:id="14" w:author="Andrew Huff" w:date="2015-12-08T21:02:00Z">
        <w:r w:rsidRPr="004115C3" w:rsidDel="00995869">
          <w:rPr>
            <w:sz w:val="24"/>
            <w:szCs w:val="24"/>
          </w:rPr>
          <w:delText xml:space="preserve">we </w:delText>
        </w:r>
      </w:del>
      <w:r w:rsidRPr="004115C3">
        <w:rPr>
          <w:sz w:val="24"/>
          <w:szCs w:val="24"/>
        </w:rPr>
        <w:t xml:space="preserve">surveyed were U.S. based, the downturn in government spending in the U.S. </w:t>
      </w:r>
      <w:r w:rsidR="004115C3" w:rsidRPr="004115C3">
        <w:rPr>
          <w:sz w:val="24"/>
          <w:szCs w:val="24"/>
        </w:rPr>
        <w:t>is correlated with a large</w:t>
      </w:r>
      <w:r w:rsidR="00DC1191" w:rsidRPr="004115C3">
        <w:rPr>
          <w:sz w:val="24"/>
          <w:szCs w:val="24"/>
        </w:rPr>
        <w:t xml:space="preserve"> drop in the nu</w:t>
      </w:r>
      <w:r w:rsidR="004E2AD5" w:rsidRPr="004115C3">
        <w:rPr>
          <w:sz w:val="24"/>
          <w:szCs w:val="24"/>
        </w:rPr>
        <w:t>mber of biosurveillance systems.</w:t>
      </w:r>
    </w:p>
    <w:p w14:paraId="70DC0CC8" w14:textId="5873F29A" w:rsidR="00140EF4" w:rsidRDefault="0014181E" w:rsidP="00B87E38">
      <w:pPr>
        <w:pStyle w:val="Normal1"/>
        <w:spacing w:line="240" w:lineRule="auto"/>
        <w:ind w:firstLine="720"/>
        <w:rPr>
          <w:sz w:val="24"/>
          <w:szCs w:val="24"/>
        </w:rPr>
      </w:pPr>
      <w:ins w:id="15" w:author="Andrew Huff" w:date="2015-12-08T21:06:00Z">
        <w:r>
          <w:rPr>
            <w:sz w:val="24"/>
            <w:szCs w:val="24"/>
          </w:rPr>
          <w:t>One of t</w:t>
        </w:r>
      </w:ins>
      <w:del w:id="16" w:author="Andrew Huff" w:date="2015-12-08T21:06:00Z">
        <w:r w:rsidDel="0014181E">
          <w:rPr>
            <w:sz w:val="24"/>
            <w:szCs w:val="24"/>
          </w:rPr>
          <w:delText>T</w:delText>
        </w:r>
      </w:del>
      <w:r>
        <w:rPr>
          <w:sz w:val="24"/>
          <w:szCs w:val="24"/>
        </w:rPr>
        <w:t xml:space="preserve">his study’s </w:t>
      </w:r>
      <w:r w:rsidR="00140EF4">
        <w:rPr>
          <w:sz w:val="24"/>
          <w:szCs w:val="24"/>
        </w:rPr>
        <w:t>hypothes</w:t>
      </w:r>
      <w:ins w:id="17" w:author="Andrew Huff" w:date="2015-12-08T21:06:00Z">
        <w:r>
          <w:rPr>
            <w:sz w:val="24"/>
            <w:szCs w:val="24"/>
          </w:rPr>
          <w:t>es was</w:t>
        </w:r>
      </w:ins>
      <w:del w:id="18" w:author="Andrew Huff" w:date="2015-12-08T21:06:00Z">
        <w:r w:rsidR="00140EF4" w:rsidDel="0014181E">
          <w:rPr>
            <w:sz w:val="24"/>
            <w:szCs w:val="24"/>
          </w:rPr>
          <w:delText>i</w:delText>
        </w:r>
        <w:r w:rsidDel="0014181E">
          <w:rPr>
            <w:sz w:val="24"/>
            <w:szCs w:val="24"/>
          </w:rPr>
          <w:delText>s</w:delText>
        </w:r>
      </w:del>
      <w:r w:rsidR="00140EF4">
        <w:rPr>
          <w:sz w:val="24"/>
          <w:szCs w:val="24"/>
        </w:rPr>
        <w:t xml:space="preserve"> that the existence of multiple biosurveillance systems would tend to improve both the overall sensitivity of biosurvei</w:t>
      </w:r>
      <w:r w:rsidR="00B87E38">
        <w:rPr>
          <w:sz w:val="24"/>
          <w:szCs w:val="24"/>
        </w:rPr>
        <w:t>l</w:t>
      </w:r>
      <w:r w:rsidR="00140EF4">
        <w:rPr>
          <w:sz w:val="24"/>
          <w:szCs w:val="24"/>
        </w:rPr>
        <w:t>lance (i.e., the likelihood of detecting and event) and the timeliness of reporting (i.e., the time between an event and its discovery and reporting</w:t>
      </w:r>
      <w:ins w:id="19" w:author="Andrew Huff" w:date="2015-12-08T21:05:00Z">
        <w:r>
          <w:rPr>
            <w:sz w:val="24"/>
            <w:szCs w:val="24"/>
          </w:rPr>
          <w:t>)</w:t>
        </w:r>
      </w:ins>
      <w:r w:rsidR="00140EF4">
        <w:rPr>
          <w:sz w:val="24"/>
          <w:szCs w:val="24"/>
        </w:rPr>
        <w:t>. Some evidence supports this hypothesis.</w:t>
      </w:r>
    </w:p>
    <w:p w14:paraId="5D612E84" w14:textId="1BEBA372" w:rsidR="00140EF4" w:rsidRDefault="001552C5" w:rsidP="00B87E38">
      <w:pPr>
        <w:pStyle w:val="Normal1"/>
        <w:spacing w:line="240" w:lineRule="auto"/>
        <w:ind w:firstLine="720"/>
        <w:rPr>
          <w:sz w:val="24"/>
          <w:szCs w:val="24"/>
        </w:rPr>
      </w:pPr>
      <w:r>
        <w:rPr>
          <w:sz w:val="24"/>
          <w:szCs w:val="24"/>
        </w:rPr>
        <w:t>Chan et al</w:t>
      </w:r>
      <w:r w:rsidR="0014181E">
        <w:rPr>
          <w:sz w:val="24"/>
          <w:szCs w:val="24"/>
        </w:rPr>
        <w:t xml:space="preserve">. </w:t>
      </w:r>
      <w:r>
        <w:rPr>
          <w:sz w:val="24"/>
          <w:szCs w:val="24"/>
        </w:rPr>
        <w:t>studied the time to outbreak discovery and public communication of outbreaks using a set of outbreaks confirmed by WHO and i</w:t>
      </w:r>
      <w:r w:rsidR="00BC311C">
        <w:rPr>
          <w:sz w:val="24"/>
          <w:szCs w:val="24"/>
        </w:rPr>
        <w:t xml:space="preserve">t is interesting to note that </w:t>
      </w:r>
      <w:r>
        <w:rPr>
          <w:sz w:val="24"/>
          <w:szCs w:val="24"/>
        </w:rPr>
        <w:t xml:space="preserve">during the study period </w:t>
      </w:r>
      <w:r w:rsidR="00BC311C">
        <w:rPr>
          <w:sz w:val="24"/>
          <w:szCs w:val="24"/>
        </w:rPr>
        <w:t xml:space="preserve">between 1996 and 2009, a time associated with rapid growth in the number of biosurveillance systems, time to outbreak discovery declined </w:t>
      </w:r>
      <w:r>
        <w:rPr>
          <w:sz w:val="24"/>
          <w:szCs w:val="24"/>
        </w:rPr>
        <w:t xml:space="preserve">substantially, </w:t>
      </w:r>
      <w:r w:rsidR="00BC311C">
        <w:rPr>
          <w:sz w:val="24"/>
          <w:szCs w:val="24"/>
        </w:rPr>
        <w:t>from nearly 30 days to 13.5 days</w:t>
      </w:r>
      <w:r>
        <w:rPr>
          <w:sz w:val="24"/>
          <w:szCs w:val="24"/>
        </w:rPr>
        <w:t>,</w:t>
      </w:r>
      <w:r w:rsidR="00BC311C">
        <w:rPr>
          <w:sz w:val="24"/>
          <w:szCs w:val="24"/>
        </w:rPr>
        <w:t xml:space="preserve"> and time to public reporting of outbreaks declined from</w:t>
      </w:r>
      <w:r>
        <w:rPr>
          <w:sz w:val="24"/>
          <w:szCs w:val="24"/>
        </w:rPr>
        <w:t xml:space="preserve"> 40 days to 19 days</w:t>
      </w:r>
      <w:r w:rsidR="00B87E38">
        <w:rPr>
          <w:sz w:val="24"/>
          <w:szCs w:val="24"/>
        </w:rPr>
        <w:t>.</w:t>
      </w:r>
      <w:commentRangeStart w:id="20"/>
      <w:r w:rsidR="00455E85">
        <w:rPr>
          <w:sz w:val="24"/>
          <w:szCs w:val="24"/>
          <w:vertAlign w:val="superscript"/>
        </w:rPr>
        <w:t>20</w:t>
      </w:r>
      <w:r w:rsidR="00455E85" w:rsidRPr="007E0DD7">
        <w:rPr>
          <w:sz w:val="24"/>
          <w:szCs w:val="24"/>
          <w:vertAlign w:val="superscript"/>
        </w:rPr>
        <w:t>a</w:t>
      </w:r>
      <w:r w:rsidR="00B87E38">
        <w:rPr>
          <w:sz w:val="24"/>
          <w:szCs w:val="24"/>
        </w:rPr>
        <w:t xml:space="preserve"> </w:t>
      </w:r>
      <w:r>
        <w:rPr>
          <w:sz w:val="24"/>
          <w:szCs w:val="24"/>
        </w:rPr>
        <w:t>T</w:t>
      </w:r>
      <w:commentRangeEnd w:id="20"/>
      <w:r w:rsidR="00743610">
        <w:rPr>
          <w:rStyle w:val="CommentReference"/>
        </w:rPr>
        <w:commentReference w:id="20"/>
      </w:r>
      <w:r>
        <w:rPr>
          <w:sz w:val="24"/>
          <w:szCs w:val="24"/>
        </w:rPr>
        <w:t>his suggest an association between the number of biosurveillance systems</w:t>
      </w:r>
      <w:r w:rsidR="00455E85">
        <w:rPr>
          <w:sz w:val="24"/>
          <w:szCs w:val="24"/>
        </w:rPr>
        <w:t xml:space="preserve"> and the number of systems in use.</w:t>
      </w:r>
      <w:r w:rsidR="00B87E38">
        <w:rPr>
          <w:sz w:val="24"/>
          <w:szCs w:val="24"/>
        </w:rPr>
        <w:t xml:space="preserve"> </w:t>
      </w:r>
      <w:r w:rsidR="00455E85">
        <w:rPr>
          <w:sz w:val="24"/>
          <w:szCs w:val="24"/>
        </w:rPr>
        <w:t xml:space="preserve">Of note, the number of non-traditional systems expanded at an especially rapid rate during this period. </w:t>
      </w:r>
    </w:p>
    <w:p w14:paraId="7442693F" w14:textId="40EEC9FE" w:rsidR="00455E85" w:rsidRPr="004115C3" w:rsidRDefault="00140EF4" w:rsidP="004115C3">
      <w:pPr>
        <w:pStyle w:val="Normal1"/>
        <w:spacing w:line="240" w:lineRule="auto"/>
        <w:ind w:firstLine="720"/>
        <w:rPr>
          <w:sz w:val="24"/>
          <w:szCs w:val="24"/>
        </w:rPr>
      </w:pPr>
      <w:r>
        <w:rPr>
          <w:sz w:val="24"/>
          <w:szCs w:val="24"/>
        </w:rPr>
        <w:t>S</w:t>
      </w:r>
      <w:r w:rsidR="00455E85">
        <w:rPr>
          <w:sz w:val="24"/>
          <w:szCs w:val="24"/>
        </w:rPr>
        <w:t xml:space="preserve">ince outbreak discovery and reporting occur when the first system identifies the event, multiple systems would tend to complement one another and thus result in a correlation between the number of systems in use and the speed of detection. Barboza et al. examined the </w:t>
      </w:r>
      <w:r>
        <w:rPr>
          <w:sz w:val="24"/>
          <w:szCs w:val="24"/>
        </w:rPr>
        <w:t xml:space="preserve">sensitivity and </w:t>
      </w:r>
      <w:r w:rsidR="00455E85">
        <w:rPr>
          <w:sz w:val="24"/>
          <w:szCs w:val="24"/>
        </w:rPr>
        <w:t>speed of detection of outbreaks of</w:t>
      </w:r>
      <w:r>
        <w:rPr>
          <w:sz w:val="24"/>
          <w:szCs w:val="24"/>
        </w:rPr>
        <w:t xml:space="preserve"> human and animal outbreaks of highly pathogenic</w:t>
      </w:r>
      <w:r w:rsidR="00455E85">
        <w:rPr>
          <w:sz w:val="24"/>
          <w:szCs w:val="24"/>
        </w:rPr>
        <w:t xml:space="preserve"> H5N1 avian influenza </w:t>
      </w:r>
      <w:r>
        <w:rPr>
          <w:sz w:val="24"/>
          <w:szCs w:val="24"/>
        </w:rPr>
        <w:t>A during March 2010 using 6 well</w:t>
      </w:r>
      <w:r w:rsidR="0024331F">
        <w:rPr>
          <w:sz w:val="24"/>
          <w:szCs w:val="24"/>
        </w:rPr>
        <w:t xml:space="preserve"> </w:t>
      </w:r>
      <w:r>
        <w:rPr>
          <w:sz w:val="24"/>
          <w:szCs w:val="24"/>
        </w:rPr>
        <w:t>characterized</w:t>
      </w:r>
      <w:r w:rsidR="00D45BC8">
        <w:rPr>
          <w:sz w:val="24"/>
          <w:szCs w:val="24"/>
        </w:rPr>
        <w:t xml:space="preserve"> biosurveillance</w:t>
      </w:r>
      <w:r>
        <w:rPr>
          <w:sz w:val="24"/>
          <w:szCs w:val="24"/>
        </w:rPr>
        <w:t xml:space="preserve"> systems</w:t>
      </w:r>
      <w:commentRangeStart w:id="21"/>
      <w:r w:rsidR="00B87E38">
        <w:rPr>
          <w:sz w:val="24"/>
          <w:szCs w:val="24"/>
        </w:rPr>
        <w:t>.</w:t>
      </w:r>
      <w:r w:rsidRPr="00995869">
        <w:rPr>
          <w:sz w:val="24"/>
          <w:szCs w:val="24"/>
          <w:vertAlign w:val="superscript"/>
        </w:rPr>
        <w:t>20b</w:t>
      </w:r>
      <w:r>
        <w:rPr>
          <w:sz w:val="24"/>
          <w:szCs w:val="24"/>
        </w:rPr>
        <w:t xml:space="preserve"> </w:t>
      </w:r>
      <w:commentRangeEnd w:id="21"/>
      <w:r w:rsidR="00743610">
        <w:rPr>
          <w:rStyle w:val="CommentReference"/>
        </w:rPr>
        <w:commentReference w:id="21"/>
      </w:r>
      <w:r>
        <w:rPr>
          <w:sz w:val="24"/>
          <w:szCs w:val="24"/>
        </w:rPr>
        <w:t>Systems varied in the overall sensitivity and speed of reporting H5N1 outbreaks during this period, but the overall sensitivity and timeliness were optimized using a virtual combination of all of the systems.</w:t>
      </w:r>
    </w:p>
    <w:p w14:paraId="32CC9A49" w14:textId="77777777" w:rsidR="00535FFD" w:rsidRPr="004115C3" w:rsidRDefault="00535FFD" w:rsidP="006220F1">
      <w:pPr>
        <w:pStyle w:val="Normal1"/>
        <w:spacing w:line="240" w:lineRule="auto"/>
        <w:rPr>
          <w:i/>
          <w:sz w:val="24"/>
          <w:szCs w:val="24"/>
        </w:rPr>
      </w:pPr>
    </w:p>
    <w:p w14:paraId="6E47BADC" w14:textId="77777777" w:rsidR="00535FFD" w:rsidRPr="004115C3" w:rsidRDefault="008545C6" w:rsidP="006220F1">
      <w:pPr>
        <w:pStyle w:val="Normal1"/>
        <w:spacing w:line="240" w:lineRule="auto"/>
        <w:outlineLvl w:val="0"/>
        <w:rPr>
          <w:i/>
          <w:sz w:val="24"/>
          <w:szCs w:val="24"/>
        </w:rPr>
      </w:pPr>
      <w:r w:rsidRPr="004115C3">
        <w:rPr>
          <w:i/>
          <w:sz w:val="24"/>
          <w:szCs w:val="24"/>
        </w:rPr>
        <w:t>S</w:t>
      </w:r>
      <w:r w:rsidR="00184A30" w:rsidRPr="004115C3">
        <w:rPr>
          <w:i/>
          <w:sz w:val="24"/>
          <w:szCs w:val="24"/>
        </w:rPr>
        <w:t xml:space="preserve">yndromic </w:t>
      </w:r>
      <w:r w:rsidRPr="004115C3">
        <w:rPr>
          <w:i/>
          <w:sz w:val="24"/>
          <w:szCs w:val="24"/>
        </w:rPr>
        <w:t>S</w:t>
      </w:r>
      <w:r w:rsidR="004E2AD5" w:rsidRPr="004115C3">
        <w:rPr>
          <w:i/>
          <w:sz w:val="24"/>
          <w:szCs w:val="24"/>
        </w:rPr>
        <w:t>urveillance</w:t>
      </w:r>
    </w:p>
    <w:p w14:paraId="50D869AE" w14:textId="77777777" w:rsidR="00CF4B6B" w:rsidRPr="004115C3" w:rsidRDefault="00184A30" w:rsidP="004115C3">
      <w:pPr>
        <w:pStyle w:val="Normal1"/>
        <w:spacing w:line="240" w:lineRule="auto"/>
        <w:ind w:firstLine="720"/>
        <w:rPr>
          <w:sz w:val="24"/>
          <w:szCs w:val="24"/>
        </w:rPr>
      </w:pPr>
      <w:r w:rsidRPr="004115C3">
        <w:rPr>
          <w:sz w:val="24"/>
          <w:szCs w:val="24"/>
        </w:rPr>
        <w:t>Initially developed as a tool for the detection of large-scale bioterrorism, the field of syndromic surveillance has greatly expanded in the past twenty years</w:t>
      </w:r>
      <w:r w:rsidR="00E01B5E" w:rsidRPr="004115C3">
        <w:rPr>
          <w:sz w:val="24"/>
          <w:szCs w:val="24"/>
        </w:rPr>
        <w:t>.</w:t>
      </w:r>
      <w:r w:rsidR="00A87CF3" w:rsidRPr="004115C3">
        <w:rPr>
          <w:sz w:val="24"/>
          <w:szCs w:val="24"/>
          <w:vertAlign w:val="superscript"/>
        </w:rPr>
        <w:t>11</w:t>
      </w:r>
      <w:r w:rsidR="0063695D" w:rsidRPr="004115C3">
        <w:rPr>
          <w:sz w:val="24"/>
          <w:szCs w:val="24"/>
        </w:rPr>
        <w:t xml:space="preserve"> </w:t>
      </w:r>
      <w:r w:rsidR="00CC6E3E" w:rsidRPr="004115C3">
        <w:rPr>
          <w:sz w:val="24"/>
          <w:szCs w:val="24"/>
        </w:rPr>
        <w:t xml:space="preserve">258 </w:t>
      </w:r>
      <w:r w:rsidRPr="004115C3">
        <w:rPr>
          <w:sz w:val="24"/>
          <w:szCs w:val="24"/>
        </w:rPr>
        <w:t>of the systems in our database analyze syndromic data and Figure</w:t>
      </w:r>
      <w:r w:rsidR="00E34D04" w:rsidRPr="004115C3">
        <w:rPr>
          <w:sz w:val="24"/>
          <w:szCs w:val="24"/>
        </w:rPr>
        <w:t xml:space="preserve"> 7 </w:t>
      </w:r>
      <w:r w:rsidRPr="004115C3">
        <w:rPr>
          <w:sz w:val="24"/>
          <w:szCs w:val="24"/>
        </w:rPr>
        <w:t xml:space="preserve">shows a significant increase in the </w:t>
      </w:r>
      <w:r w:rsidR="007F43BA" w:rsidRPr="004115C3">
        <w:rPr>
          <w:sz w:val="24"/>
          <w:szCs w:val="24"/>
        </w:rPr>
        <w:t xml:space="preserve">proportion </w:t>
      </w:r>
      <w:r w:rsidRPr="004115C3">
        <w:rPr>
          <w:sz w:val="24"/>
          <w:szCs w:val="24"/>
        </w:rPr>
        <w:t xml:space="preserve">of biosurveillance systems analyzing syndromic surveillance from </w:t>
      </w:r>
      <w:r w:rsidR="004B24CE" w:rsidRPr="004115C3">
        <w:rPr>
          <w:sz w:val="24"/>
          <w:szCs w:val="24"/>
        </w:rPr>
        <w:t xml:space="preserve">1980 </w:t>
      </w:r>
      <w:r w:rsidRPr="004115C3">
        <w:rPr>
          <w:sz w:val="24"/>
          <w:szCs w:val="24"/>
        </w:rPr>
        <w:t xml:space="preserve">to the present. </w:t>
      </w:r>
    </w:p>
    <w:p w14:paraId="195B1773" w14:textId="624107BB" w:rsidR="00535FFD" w:rsidRPr="004115C3" w:rsidDel="009B6BC4" w:rsidRDefault="004E2AD5" w:rsidP="004115C3">
      <w:pPr>
        <w:pStyle w:val="Normal1"/>
        <w:spacing w:line="240" w:lineRule="auto"/>
        <w:ind w:firstLine="720"/>
        <w:rPr>
          <w:del w:id="22" w:author="Andrew Huff" w:date="2015-12-14T10:55:00Z"/>
          <w:sz w:val="24"/>
          <w:szCs w:val="24"/>
        </w:rPr>
      </w:pPr>
      <w:r w:rsidRPr="004115C3">
        <w:rPr>
          <w:sz w:val="24"/>
          <w:szCs w:val="24"/>
        </w:rPr>
        <w:t xml:space="preserve">The advent, adoption, </w:t>
      </w:r>
      <w:r w:rsidR="00184A30" w:rsidRPr="004115C3">
        <w:rPr>
          <w:sz w:val="24"/>
          <w:szCs w:val="24"/>
        </w:rPr>
        <w:t xml:space="preserve">and distribution of </w:t>
      </w:r>
      <w:r w:rsidR="00A66A6A" w:rsidRPr="004115C3">
        <w:rPr>
          <w:sz w:val="24"/>
          <w:szCs w:val="24"/>
        </w:rPr>
        <w:t>Internet</w:t>
      </w:r>
      <w:r w:rsidR="00184A30" w:rsidRPr="004115C3">
        <w:rPr>
          <w:sz w:val="24"/>
          <w:szCs w:val="24"/>
        </w:rPr>
        <w:t xml:space="preserve"> access is likely a contributing factor to the expansion of syndromic surveillance because the </w:t>
      </w:r>
      <w:r w:rsidR="00A66A6A" w:rsidRPr="004115C3">
        <w:rPr>
          <w:sz w:val="24"/>
          <w:szCs w:val="24"/>
        </w:rPr>
        <w:t>Internet</w:t>
      </w:r>
      <w:r w:rsidR="00184A30" w:rsidRPr="004115C3">
        <w:rPr>
          <w:sz w:val="24"/>
          <w:szCs w:val="24"/>
        </w:rPr>
        <w:t xml:space="preserve"> has made it easier to collect, share</w:t>
      </w:r>
      <w:r w:rsidR="00A66A6A" w:rsidRPr="004115C3">
        <w:rPr>
          <w:sz w:val="24"/>
          <w:szCs w:val="24"/>
        </w:rPr>
        <w:t>,</w:t>
      </w:r>
      <w:r w:rsidR="00184A30" w:rsidRPr="004115C3">
        <w:rPr>
          <w:sz w:val="24"/>
          <w:szCs w:val="24"/>
        </w:rPr>
        <w:t xml:space="preserve"> and </w:t>
      </w:r>
      <w:r w:rsidRPr="004115C3">
        <w:rPr>
          <w:sz w:val="24"/>
          <w:szCs w:val="24"/>
        </w:rPr>
        <w:t xml:space="preserve">analyze the </w:t>
      </w:r>
      <w:r w:rsidR="00A66A6A" w:rsidRPr="004115C3">
        <w:rPr>
          <w:sz w:val="24"/>
          <w:szCs w:val="24"/>
        </w:rPr>
        <w:t xml:space="preserve">data </w:t>
      </w:r>
      <w:r w:rsidR="00184A30" w:rsidRPr="004115C3">
        <w:rPr>
          <w:sz w:val="24"/>
          <w:szCs w:val="24"/>
        </w:rPr>
        <w:t xml:space="preserve">that </w:t>
      </w:r>
      <w:r w:rsidR="00A66A6A" w:rsidRPr="004115C3">
        <w:rPr>
          <w:sz w:val="24"/>
          <w:szCs w:val="24"/>
        </w:rPr>
        <w:t xml:space="preserve">are </w:t>
      </w:r>
      <w:r w:rsidR="00184A30" w:rsidRPr="004115C3">
        <w:rPr>
          <w:sz w:val="24"/>
          <w:szCs w:val="24"/>
        </w:rPr>
        <w:t>used fo</w:t>
      </w:r>
      <w:r w:rsidR="00A66A6A" w:rsidRPr="004115C3">
        <w:rPr>
          <w:sz w:val="24"/>
          <w:szCs w:val="24"/>
        </w:rPr>
        <w:t xml:space="preserve">r syndromic surveillance. </w:t>
      </w:r>
      <w:r w:rsidR="00AB04CF" w:rsidRPr="004115C3">
        <w:rPr>
          <w:sz w:val="24"/>
          <w:szCs w:val="24"/>
        </w:rPr>
        <w:t>Most disease surveillance systems are disease specific;</w:t>
      </w:r>
      <w:r w:rsidR="00A87CF3" w:rsidRPr="004115C3">
        <w:rPr>
          <w:sz w:val="24"/>
          <w:szCs w:val="24"/>
          <w:vertAlign w:val="superscript"/>
        </w:rPr>
        <w:t xml:space="preserve"> 2</w:t>
      </w:r>
      <w:r w:rsidR="00AB04CF" w:rsidRPr="004115C3">
        <w:rPr>
          <w:sz w:val="24"/>
          <w:szCs w:val="24"/>
        </w:rPr>
        <w:t xml:space="preserve"> </w:t>
      </w:r>
      <w:commentRangeStart w:id="23"/>
      <w:r w:rsidR="004115C3" w:rsidRPr="004115C3">
        <w:rPr>
          <w:sz w:val="24"/>
          <w:szCs w:val="24"/>
        </w:rPr>
        <w:t>however</w:t>
      </w:r>
      <w:r w:rsidR="00B32591">
        <w:rPr>
          <w:sz w:val="24"/>
          <w:szCs w:val="24"/>
        </w:rPr>
        <w:t xml:space="preserve">, </w:t>
      </w:r>
      <w:r w:rsidR="00AB04CF" w:rsidRPr="004115C3">
        <w:rPr>
          <w:sz w:val="24"/>
          <w:szCs w:val="24"/>
        </w:rPr>
        <w:t xml:space="preserve">this trend could be changing as more syndromic surveillance systems focus on </w:t>
      </w:r>
      <w:ins w:id="24" w:author="Andrew Huff" w:date="2015-12-08T21:11:00Z">
        <w:r w:rsidR="00B32591">
          <w:rPr>
            <w:sz w:val="24"/>
            <w:szCs w:val="24"/>
          </w:rPr>
          <w:t>information</w:t>
        </w:r>
      </w:ins>
      <w:r w:rsidR="00AB04CF" w:rsidRPr="004115C3">
        <w:rPr>
          <w:sz w:val="24"/>
          <w:szCs w:val="24"/>
        </w:rPr>
        <w:t xml:space="preserve"> </w:t>
      </w:r>
      <w:ins w:id="25" w:author="Andrew Huff" w:date="2015-12-08T21:11:00Z">
        <w:r w:rsidR="00B32591">
          <w:rPr>
            <w:sz w:val="24"/>
            <w:szCs w:val="24"/>
          </w:rPr>
          <w:t xml:space="preserve">communicated </w:t>
        </w:r>
      </w:ins>
      <w:ins w:id="26" w:author="Andrew Huff" w:date="2015-12-08T21:14:00Z">
        <w:r w:rsidR="00B32591">
          <w:rPr>
            <w:sz w:val="24"/>
            <w:szCs w:val="24"/>
          </w:rPr>
          <w:t>by people</w:t>
        </w:r>
      </w:ins>
      <w:ins w:id="27" w:author="Andrew Huff" w:date="2015-12-08T21:11:00Z">
        <w:r w:rsidR="00B32591">
          <w:rPr>
            <w:sz w:val="24"/>
            <w:szCs w:val="24"/>
          </w:rPr>
          <w:t xml:space="preserve"> over</w:t>
        </w:r>
        <w:r w:rsidR="00B32591" w:rsidRPr="004115C3">
          <w:rPr>
            <w:sz w:val="24"/>
            <w:szCs w:val="24"/>
          </w:rPr>
          <w:t xml:space="preserve"> </w:t>
        </w:r>
      </w:ins>
      <w:r w:rsidR="00AB04CF" w:rsidRPr="004115C3">
        <w:rPr>
          <w:sz w:val="24"/>
          <w:szCs w:val="24"/>
        </w:rPr>
        <w:t>the Internet</w:t>
      </w:r>
      <w:ins w:id="28" w:author="Andrew Huff" w:date="2015-12-14T10:52:00Z">
        <w:r w:rsidR="0068205E">
          <w:rPr>
            <w:sz w:val="24"/>
            <w:szCs w:val="24"/>
          </w:rPr>
          <w:t xml:space="preserve"> and is </w:t>
        </w:r>
        <w:r w:rsidR="00CC1A6A">
          <w:rPr>
            <w:sz w:val="24"/>
            <w:szCs w:val="24"/>
          </w:rPr>
          <w:t>stored and available for rapid analysis</w:t>
        </w:r>
      </w:ins>
      <w:r w:rsidR="00AB04CF" w:rsidRPr="004115C3">
        <w:rPr>
          <w:sz w:val="24"/>
          <w:szCs w:val="24"/>
        </w:rPr>
        <w:t>.</w:t>
      </w:r>
      <w:r w:rsidR="00A85DBB" w:rsidRPr="004115C3">
        <w:rPr>
          <w:sz w:val="24"/>
          <w:szCs w:val="24"/>
        </w:rPr>
        <w:t xml:space="preserve"> </w:t>
      </w:r>
      <w:commentRangeEnd w:id="23"/>
      <w:r w:rsidR="00B32591">
        <w:rPr>
          <w:rStyle w:val="CommentReference"/>
        </w:rPr>
        <w:commentReference w:id="23"/>
      </w:r>
      <w:r w:rsidR="00A66A6A" w:rsidRPr="004115C3">
        <w:rPr>
          <w:sz w:val="24"/>
          <w:szCs w:val="24"/>
        </w:rPr>
        <w:t xml:space="preserve">Additionally, </w:t>
      </w:r>
      <w:commentRangeStart w:id="29"/>
      <w:r w:rsidR="00184A30" w:rsidRPr="004115C3">
        <w:rPr>
          <w:sz w:val="24"/>
          <w:szCs w:val="24"/>
        </w:rPr>
        <w:t xml:space="preserve">the </w:t>
      </w:r>
      <w:r w:rsidR="00A66A6A" w:rsidRPr="004115C3">
        <w:rPr>
          <w:sz w:val="24"/>
          <w:szCs w:val="24"/>
        </w:rPr>
        <w:t>Internet</w:t>
      </w:r>
      <w:r w:rsidR="00184A30" w:rsidRPr="004115C3">
        <w:rPr>
          <w:sz w:val="24"/>
          <w:szCs w:val="24"/>
        </w:rPr>
        <w:t xml:space="preserve"> has </w:t>
      </w:r>
      <w:commentRangeEnd w:id="29"/>
      <w:r w:rsidR="00CC1A6A">
        <w:rPr>
          <w:rStyle w:val="CommentReference"/>
        </w:rPr>
        <w:commentReference w:id="29"/>
      </w:r>
      <w:del w:id="30" w:author="Andrew Huff" w:date="2015-12-14T10:53:00Z">
        <w:r w:rsidR="00184A30" w:rsidRPr="004115C3" w:rsidDel="00CC1A6A">
          <w:rPr>
            <w:sz w:val="24"/>
            <w:szCs w:val="24"/>
          </w:rPr>
          <w:delText xml:space="preserve">created </w:delText>
        </w:r>
      </w:del>
      <w:ins w:id="31" w:author="Andrew Huff" w:date="2015-12-14T10:53:00Z">
        <w:r w:rsidR="00CC1A6A">
          <w:rPr>
            <w:sz w:val="24"/>
            <w:szCs w:val="24"/>
          </w:rPr>
          <w:t>made</w:t>
        </w:r>
        <w:r w:rsidR="00CC1A6A" w:rsidRPr="004115C3">
          <w:rPr>
            <w:sz w:val="24"/>
            <w:szCs w:val="24"/>
          </w:rPr>
          <w:t xml:space="preserve"> </w:t>
        </w:r>
      </w:ins>
      <w:r w:rsidR="00184A30" w:rsidRPr="004115C3">
        <w:rPr>
          <w:sz w:val="24"/>
          <w:szCs w:val="24"/>
        </w:rPr>
        <w:t xml:space="preserve">new types of syndromic data </w:t>
      </w:r>
      <w:r w:rsidR="00452410" w:rsidRPr="004115C3">
        <w:rPr>
          <w:sz w:val="24"/>
          <w:szCs w:val="24"/>
        </w:rPr>
        <w:t>like</w:t>
      </w:r>
      <w:r w:rsidR="00184A30" w:rsidRPr="004115C3">
        <w:rPr>
          <w:sz w:val="24"/>
          <w:szCs w:val="24"/>
        </w:rPr>
        <w:t xml:space="preserve"> social media</w:t>
      </w:r>
      <w:r w:rsidR="00E34D04" w:rsidRPr="004115C3">
        <w:rPr>
          <w:sz w:val="24"/>
          <w:szCs w:val="24"/>
        </w:rPr>
        <w:t xml:space="preserve">, </w:t>
      </w:r>
      <w:r w:rsidR="00184A30" w:rsidRPr="004115C3">
        <w:rPr>
          <w:sz w:val="24"/>
          <w:szCs w:val="24"/>
        </w:rPr>
        <w:t>search query</w:t>
      </w:r>
      <w:r w:rsidR="00E34D04" w:rsidRPr="004115C3">
        <w:rPr>
          <w:sz w:val="24"/>
          <w:szCs w:val="24"/>
        </w:rPr>
        <w:t xml:space="preserve">, and </w:t>
      </w:r>
      <w:r w:rsidR="00E043C1" w:rsidRPr="004115C3">
        <w:rPr>
          <w:sz w:val="24"/>
          <w:szCs w:val="24"/>
        </w:rPr>
        <w:t xml:space="preserve">website </w:t>
      </w:r>
      <w:r w:rsidR="00E34D04" w:rsidRPr="004115C3">
        <w:rPr>
          <w:sz w:val="24"/>
          <w:szCs w:val="24"/>
        </w:rPr>
        <w:t>access log</w:t>
      </w:r>
      <w:r w:rsidR="00184A30" w:rsidRPr="004115C3">
        <w:rPr>
          <w:sz w:val="24"/>
          <w:szCs w:val="24"/>
        </w:rPr>
        <w:t xml:space="preserve"> data</w:t>
      </w:r>
      <w:r w:rsidR="009A2A35" w:rsidRPr="004115C3">
        <w:rPr>
          <w:sz w:val="24"/>
          <w:szCs w:val="24"/>
        </w:rPr>
        <w:t xml:space="preserve"> </w:t>
      </w:r>
      <w:ins w:id="32" w:author="Andrew Huff" w:date="2015-12-14T10:55:00Z">
        <w:r w:rsidR="00CC1A6A">
          <w:rPr>
            <w:sz w:val="24"/>
            <w:szCs w:val="24"/>
          </w:rPr>
          <w:t xml:space="preserve">publicly </w:t>
        </w:r>
      </w:ins>
      <w:del w:id="33" w:author="Andrew Huff" w:date="2015-12-14T10:54:00Z">
        <w:r w:rsidR="009A2A35" w:rsidRPr="004115C3" w:rsidDel="00CC1A6A">
          <w:rPr>
            <w:sz w:val="24"/>
            <w:szCs w:val="24"/>
          </w:rPr>
          <w:delText>and the availabil</w:delText>
        </w:r>
      </w:del>
      <w:ins w:id="34" w:author="Andrew Huff" w:date="2015-12-14T10:54:00Z">
        <w:r w:rsidR="00CC1A6A" w:rsidRPr="004115C3">
          <w:rPr>
            <w:sz w:val="24"/>
            <w:szCs w:val="24"/>
          </w:rPr>
          <w:t>available</w:t>
        </w:r>
        <w:r w:rsidR="00CC1A6A">
          <w:rPr>
            <w:sz w:val="24"/>
            <w:szCs w:val="24"/>
          </w:rPr>
          <w:t xml:space="preserve"> and</w:t>
        </w:r>
      </w:ins>
      <w:del w:id="35" w:author="Andrew Huff" w:date="2015-12-14T10:54:00Z">
        <w:r w:rsidR="009A2A35" w:rsidRPr="004115C3" w:rsidDel="00CC1A6A">
          <w:rPr>
            <w:sz w:val="24"/>
            <w:szCs w:val="24"/>
          </w:rPr>
          <w:delText>ity</w:delText>
        </w:r>
      </w:del>
      <w:r w:rsidR="009A2A35" w:rsidRPr="004115C3">
        <w:rPr>
          <w:sz w:val="24"/>
          <w:szCs w:val="24"/>
        </w:rPr>
        <w:t xml:space="preserve"> of </w:t>
      </w:r>
      <w:ins w:id="36" w:author="Andrew Huff" w:date="2015-12-14T10:54:00Z">
        <w:r w:rsidR="00CC1A6A">
          <w:rPr>
            <w:sz w:val="24"/>
            <w:szCs w:val="24"/>
          </w:rPr>
          <w:t xml:space="preserve">these </w:t>
        </w:r>
      </w:ins>
      <w:r w:rsidR="009A2A35" w:rsidRPr="004115C3">
        <w:rPr>
          <w:sz w:val="24"/>
          <w:szCs w:val="24"/>
        </w:rPr>
        <w:t xml:space="preserve">data </w:t>
      </w:r>
      <w:r w:rsidR="00B233B9" w:rsidRPr="004115C3">
        <w:rPr>
          <w:sz w:val="24"/>
          <w:szCs w:val="24"/>
        </w:rPr>
        <w:t>h</w:t>
      </w:r>
      <w:r w:rsidR="00E043C1" w:rsidRPr="004115C3">
        <w:rPr>
          <w:sz w:val="24"/>
          <w:szCs w:val="24"/>
        </w:rPr>
        <w:t>a</w:t>
      </w:r>
      <w:ins w:id="37" w:author="Andrew Huff" w:date="2015-12-14T10:54:00Z">
        <w:r w:rsidR="00CC1A6A">
          <w:rPr>
            <w:sz w:val="24"/>
            <w:szCs w:val="24"/>
          </w:rPr>
          <w:t>ve</w:t>
        </w:r>
      </w:ins>
      <w:del w:id="38" w:author="Andrew Huff" w:date="2015-12-14T10:54:00Z">
        <w:r w:rsidR="00E043C1" w:rsidRPr="004115C3" w:rsidDel="00CC1A6A">
          <w:rPr>
            <w:sz w:val="24"/>
            <w:szCs w:val="24"/>
          </w:rPr>
          <w:delText>s</w:delText>
        </w:r>
      </w:del>
      <w:r w:rsidR="009A2A35" w:rsidRPr="004115C3">
        <w:rPr>
          <w:sz w:val="24"/>
          <w:szCs w:val="24"/>
        </w:rPr>
        <w:t xml:space="preserve"> made syndromic sur</w:t>
      </w:r>
      <w:r w:rsidR="004115C3" w:rsidRPr="004115C3">
        <w:rPr>
          <w:sz w:val="24"/>
          <w:szCs w:val="24"/>
        </w:rPr>
        <w:t xml:space="preserve">veillance </w:t>
      </w:r>
      <w:del w:id="39" w:author="Andrew Huff" w:date="2015-12-14T10:54:00Z">
        <w:r w:rsidR="004115C3" w:rsidRPr="004115C3" w:rsidDel="00CC1A6A">
          <w:rPr>
            <w:sz w:val="24"/>
            <w:szCs w:val="24"/>
          </w:rPr>
          <w:delText xml:space="preserve">much </w:delText>
        </w:r>
      </w:del>
      <w:r w:rsidR="004115C3" w:rsidRPr="004115C3">
        <w:rPr>
          <w:sz w:val="24"/>
          <w:szCs w:val="24"/>
        </w:rPr>
        <w:t xml:space="preserve">easier to implement. </w:t>
      </w:r>
      <w:r w:rsidR="00272A2B">
        <w:rPr>
          <w:sz w:val="24"/>
          <w:szCs w:val="24"/>
          <w:vertAlign w:val="superscript"/>
        </w:rPr>
        <w:t>4,21</w:t>
      </w:r>
      <w:r w:rsidR="00A87CF3" w:rsidRPr="004115C3">
        <w:rPr>
          <w:sz w:val="24"/>
          <w:szCs w:val="24"/>
          <w:vertAlign w:val="superscript"/>
        </w:rPr>
        <w:t>,</w:t>
      </w:r>
      <w:r w:rsidR="00272A2B">
        <w:rPr>
          <w:sz w:val="24"/>
          <w:szCs w:val="24"/>
          <w:vertAlign w:val="superscript"/>
        </w:rPr>
        <w:t>22</w:t>
      </w:r>
      <w:ins w:id="40" w:author="Andrew Huff" w:date="2015-12-14T10:55:00Z">
        <w:r w:rsidR="009B6BC4">
          <w:rPr>
            <w:sz w:val="24"/>
            <w:szCs w:val="24"/>
          </w:rPr>
          <w:t xml:space="preserve"> </w:t>
        </w:r>
        <w:commentRangeStart w:id="41"/>
        <w:r w:rsidR="009B6BC4">
          <w:rPr>
            <w:sz w:val="24"/>
            <w:szCs w:val="24"/>
          </w:rPr>
          <w:t xml:space="preserve">However, </w:t>
        </w:r>
      </w:ins>
    </w:p>
    <w:p w14:paraId="569F4515" w14:textId="572975C7" w:rsidR="00535FFD" w:rsidRDefault="009B6BC4" w:rsidP="009B6BC4">
      <w:pPr>
        <w:pStyle w:val="Normal1"/>
        <w:spacing w:line="240" w:lineRule="auto"/>
        <w:ind w:firstLine="720"/>
        <w:rPr>
          <w:ins w:id="42" w:author="Andrew Huff" w:date="2015-12-08T21:18:00Z"/>
          <w:sz w:val="24"/>
          <w:szCs w:val="24"/>
        </w:rPr>
        <w:pPrChange w:id="43" w:author="Andrew Huff" w:date="2015-12-14T10:55:00Z">
          <w:pPr>
            <w:pStyle w:val="Normal1"/>
            <w:spacing w:line="240" w:lineRule="auto"/>
          </w:pPr>
        </w:pPrChange>
      </w:pPr>
      <w:ins w:id="44" w:author="Andrew Huff" w:date="2015-12-08T21:18:00Z">
        <w:r>
          <w:rPr>
            <w:sz w:val="24"/>
            <w:szCs w:val="24"/>
          </w:rPr>
          <w:t>t</w:t>
        </w:r>
        <w:r w:rsidR="00793D04">
          <w:rPr>
            <w:sz w:val="24"/>
            <w:szCs w:val="24"/>
          </w:rPr>
          <w:t xml:space="preserve">he value of these data </w:t>
        </w:r>
      </w:ins>
      <w:ins w:id="45" w:author="Andrew Huff" w:date="2015-12-08T21:19:00Z">
        <w:r w:rsidR="00315E35">
          <w:rPr>
            <w:sz w:val="24"/>
            <w:szCs w:val="24"/>
          </w:rPr>
          <w:t xml:space="preserve">and </w:t>
        </w:r>
      </w:ins>
      <w:ins w:id="46" w:author="Andrew Huff" w:date="2015-12-14T10:57:00Z">
        <w:r w:rsidR="00321CEC">
          <w:rPr>
            <w:sz w:val="24"/>
            <w:szCs w:val="24"/>
          </w:rPr>
          <w:t xml:space="preserve">their </w:t>
        </w:r>
      </w:ins>
      <w:ins w:id="47" w:author="Andrew Huff" w:date="2015-12-08T21:19:00Z">
        <w:r w:rsidR="00315E35">
          <w:rPr>
            <w:sz w:val="24"/>
            <w:szCs w:val="24"/>
          </w:rPr>
          <w:t>impact o</w:t>
        </w:r>
      </w:ins>
      <w:ins w:id="48" w:author="Andrew Huff" w:date="2015-12-08T21:18:00Z">
        <w:r w:rsidR="00315E35">
          <w:rPr>
            <w:sz w:val="24"/>
            <w:szCs w:val="24"/>
          </w:rPr>
          <w:t xml:space="preserve">n public health has yet to be </w:t>
        </w:r>
      </w:ins>
      <w:ins w:id="49" w:author="Andrew Huff" w:date="2015-12-14T10:57:00Z">
        <w:r w:rsidR="003D133A">
          <w:rPr>
            <w:sz w:val="24"/>
            <w:szCs w:val="24"/>
          </w:rPr>
          <w:t xml:space="preserve">quantified and </w:t>
        </w:r>
      </w:ins>
      <w:ins w:id="50" w:author="Andrew Huff" w:date="2015-12-08T21:18:00Z">
        <w:r w:rsidR="00315E35">
          <w:rPr>
            <w:sz w:val="24"/>
            <w:szCs w:val="24"/>
          </w:rPr>
          <w:t>determined.</w:t>
        </w:r>
      </w:ins>
    </w:p>
    <w:commentRangeEnd w:id="41"/>
    <w:p w14:paraId="7B85164C" w14:textId="77777777" w:rsidR="00793D04" w:rsidRPr="004115C3" w:rsidRDefault="009B6BC4" w:rsidP="006220F1">
      <w:pPr>
        <w:pStyle w:val="Normal1"/>
        <w:spacing w:line="240" w:lineRule="auto"/>
        <w:rPr>
          <w:sz w:val="24"/>
          <w:szCs w:val="24"/>
        </w:rPr>
      </w:pPr>
      <w:ins w:id="51" w:author="Andrew Huff" w:date="2015-12-14T10:55:00Z">
        <w:r>
          <w:rPr>
            <w:rStyle w:val="CommentReference"/>
          </w:rPr>
          <w:commentReference w:id="41"/>
        </w:r>
      </w:ins>
    </w:p>
    <w:p w14:paraId="372A1A36" w14:textId="77777777" w:rsidR="00535FFD" w:rsidRPr="004115C3" w:rsidRDefault="00184A30" w:rsidP="006220F1">
      <w:pPr>
        <w:pStyle w:val="Normal1"/>
        <w:spacing w:line="240" w:lineRule="auto"/>
        <w:outlineLvl w:val="0"/>
        <w:rPr>
          <w:i/>
          <w:sz w:val="24"/>
          <w:szCs w:val="24"/>
        </w:rPr>
      </w:pPr>
      <w:r w:rsidRPr="004115C3">
        <w:rPr>
          <w:i/>
          <w:sz w:val="24"/>
          <w:szCs w:val="24"/>
        </w:rPr>
        <w:t>Geographic</w:t>
      </w:r>
      <w:r w:rsidR="008545C6" w:rsidRPr="004115C3">
        <w:rPr>
          <w:i/>
          <w:sz w:val="24"/>
          <w:szCs w:val="24"/>
        </w:rPr>
        <w:t xml:space="preserve"> A</w:t>
      </w:r>
      <w:r w:rsidR="00855D9D" w:rsidRPr="004115C3">
        <w:rPr>
          <w:i/>
          <w:sz w:val="24"/>
          <w:szCs w:val="24"/>
        </w:rPr>
        <w:t>nalysis</w:t>
      </w:r>
    </w:p>
    <w:p w14:paraId="653C4C74" w14:textId="77777777" w:rsidR="00CF4B6B" w:rsidRPr="004115C3" w:rsidRDefault="00184A30" w:rsidP="004115C3">
      <w:pPr>
        <w:pStyle w:val="Normal1"/>
        <w:spacing w:line="240" w:lineRule="auto"/>
        <w:ind w:firstLine="720"/>
        <w:rPr>
          <w:sz w:val="24"/>
          <w:szCs w:val="24"/>
        </w:rPr>
      </w:pPr>
      <w:r w:rsidRPr="004115C3">
        <w:rPr>
          <w:sz w:val="24"/>
          <w:szCs w:val="24"/>
        </w:rPr>
        <w:t xml:space="preserve">The visualization of global biosurveillance </w:t>
      </w:r>
      <w:commentRangeStart w:id="53"/>
      <w:r w:rsidRPr="004115C3">
        <w:rPr>
          <w:sz w:val="24"/>
          <w:szCs w:val="24"/>
        </w:rPr>
        <w:t xml:space="preserve">distribution by </w:t>
      </w:r>
      <w:commentRangeStart w:id="54"/>
      <w:r w:rsidRPr="004115C3">
        <w:rPr>
          <w:sz w:val="24"/>
          <w:szCs w:val="24"/>
        </w:rPr>
        <w:t xml:space="preserve">country </w:t>
      </w:r>
      <w:commentRangeEnd w:id="54"/>
      <w:r w:rsidR="005977B0">
        <w:rPr>
          <w:rStyle w:val="CommentReference"/>
          <w:vanish/>
        </w:rPr>
        <w:commentReference w:id="54"/>
      </w:r>
      <w:commentRangeEnd w:id="53"/>
      <w:r w:rsidR="0024783A">
        <w:rPr>
          <w:rStyle w:val="CommentReference"/>
        </w:rPr>
        <w:commentReference w:id="53"/>
      </w:r>
      <w:r w:rsidRPr="004115C3">
        <w:rPr>
          <w:sz w:val="24"/>
          <w:szCs w:val="24"/>
        </w:rPr>
        <w:t>as the number of surveillance systems per capita highlights areas in which no information on biosurveillance activities was found, either due to nonexistence or the previously outlined limitations</w:t>
      </w:r>
      <w:r w:rsidR="002D7902" w:rsidRPr="004115C3">
        <w:rPr>
          <w:sz w:val="24"/>
          <w:szCs w:val="24"/>
        </w:rPr>
        <w:t xml:space="preserve"> (Figure </w:t>
      </w:r>
      <w:r w:rsidR="00451646" w:rsidRPr="004115C3">
        <w:rPr>
          <w:sz w:val="24"/>
          <w:szCs w:val="24"/>
        </w:rPr>
        <w:t>6</w:t>
      </w:r>
      <w:r w:rsidR="002D7902" w:rsidRPr="004115C3">
        <w:rPr>
          <w:sz w:val="24"/>
          <w:szCs w:val="24"/>
        </w:rPr>
        <w:t>). These resu</w:t>
      </w:r>
      <w:r w:rsidR="00B233B9" w:rsidRPr="004115C3">
        <w:rPr>
          <w:sz w:val="24"/>
          <w:szCs w:val="24"/>
        </w:rPr>
        <w:t>lts illustrate</w:t>
      </w:r>
      <w:r w:rsidRPr="004115C3">
        <w:rPr>
          <w:sz w:val="24"/>
          <w:szCs w:val="24"/>
        </w:rPr>
        <w:t xml:space="preserve"> that </w:t>
      </w:r>
      <w:r w:rsidR="00B233B9" w:rsidRPr="004115C3">
        <w:rPr>
          <w:sz w:val="24"/>
          <w:szCs w:val="24"/>
        </w:rPr>
        <w:t>developed nations</w:t>
      </w:r>
      <w:r w:rsidRPr="004115C3">
        <w:rPr>
          <w:sz w:val="24"/>
          <w:szCs w:val="24"/>
        </w:rPr>
        <w:t xml:space="preserve"> have more biosurveillance coverage per capita than </w:t>
      </w:r>
      <w:r w:rsidR="00B233B9" w:rsidRPr="004115C3">
        <w:rPr>
          <w:sz w:val="24"/>
          <w:szCs w:val="24"/>
        </w:rPr>
        <w:t xml:space="preserve">developing nations. </w:t>
      </w:r>
      <w:r w:rsidRPr="004115C3">
        <w:rPr>
          <w:sz w:val="24"/>
          <w:szCs w:val="24"/>
        </w:rPr>
        <w:t>Since most surveillance systems are government-run</w:t>
      </w:r>
      <w:r w:rsidR="00B233B9" w:rsidRPr="004115C3">
        <w:rPr>
          <w:sz w:val="24"/>
          <w:szCs w:val="24"/>
        </w:rPr>
        <w:t xml:space="preserve"> or funded</w:t>
      </w:r>
      <w:r w:rsidR="005831D6" w:rsidRPr="004115C3">
        <w:rPr>
          <w:sz w:val="24"/>
          <w:szCs w:val="24"/>
        </w:rPr>
        <w:t xml:space="preserve"> </w:t>
      </w:r>
      <w:r w:rsidRPr="004115C3">
        <w:rPr>
          <w:sz w:val="24"/>
          <w:szCs w:val="24"/>
        </w:rPr>
        <w:t xml:space="preserve">this distribution is likely due to wealthy governments being able to afford </w:t>
      </w:r>
      <w:r w:rsidR="005831D6" w:rsidRPr="004115C3">
        <w:rPr>
          <w:sz w:val="24"/>
          <w:szCs w:val="24"/>
        </w:rPr>
        <w:t>broader</w:t>
      </w:r>
      <w:r w:rsidRPr="004115C3">
        <w:rPr>
          <w:sz w:val="24"/>
          <w:szCs w:val="24"/>
        </w:rPr>
        <w:t xml:space="preserve"> </w:t>
      </w:r>
      <w:r w:rsidR="00B233B9" w:rsidRPr="004115C3">
        <w:rPr>
          <w:sz w:val="24"/>
          <w:szCs w:val="24"/>
        </w:rPr>
        <w:t>bio</w:t>
      </w:r>
      <w:r w:rsidRPr="004115C3">
        <w:rPr>
          <w:sz w:val="24"/>
          <w:szCs w:val="24"/>
        </w:rPr>
        <w:t xml:space="preserve">surveillance </w:t>
      </w:r>
      <w:r w:rsidR="005831D6" w:rsidRPr="004115C3">
        <w:rPr>
          <w:sz w:val="24"/>
          <w:szCs w:val="24"/>
        </w:rPr>
        <w:t xml:space="preserve">coverage across </w:t>
      </w:r>
      <w:r w:rsidRPr="004115C3">
        <w:rPr>
          <w:sz w:val="24"/>
          <w:szCs w:val="24"/>
        </w:rPr>
        <w:t xml:space="preserve">their population. </w:t>
      </w:r>
      <w:r w:rsidR="00226CF4" w:rsidRPr="004115C3">
        <w:rPr>
          <w:sz w:val="24"/>
          <w:szCs w:val="24"/>
        </w:rPr>
        <w:t>This indicates that China has very low biosurveillance coverage per capita, despite being the emergence site of two major infectious disease outbreaks (SARS and HPAI) in the past fifteen years.</w:t>
      </w:r>
      <w:r w:rsidR="0035369A" w:rsidRPr="004115C3">
        <w:rPr>
          <w:sz w:val="24"/>
          <w:szCs w:val="24"/>
          <w:vertAlign w:val="superscript"/>
        </w:rPr>
        <w:t>2</w:t>
      </w:r>
      <w:r w:rsidR="00272A2B">
        <w:rPr>
          <w:sz w:val="24"/>
          <w:szCs w:val="24"/>
          <w:vertAlign w:val="superscript"/>
        </w:rPr>
        <w:t>3</w:t>
      </w:r>
    </w:p>
    <w:p w14:paraId="554DD8E1" w14:textId="77777777" w:rsidR="00FC122D" w:rsidRPr="004115C3" w:rsidRDefault="00184A30" w:rsidP="004115C3">
      <w:pPr>
        <w:pStyle w:val="Normal1"/>
        <w:spacing w:line="240" w:lineRule="auto"/>
        <w:ind w:firstLine="720"/>
        <w:rPr>
          <w:sz w:val="24"/>
          <w:szCs w:val="24"/>
        </w:rPr>
      </w:pPr>
      <w:r w:rsidRPr="004115C3">
        <w:rPr>
          <w:sz w:val="24"/>
          <w:szCs w:val="24"/>
        </w:rPr>
        <w:t xml:space="preserve">Wealth-associated factors </w:t>
      </w:r>
      <w:r w:rsidR="00452410" w:rsidRPr="004115C3">
        <w:rPr>
          <w:sz w:val="24"/>
          <w:szCs w:val="24"/>
        </w:rPr>
        <w:t>like</w:t>
      </w:r>
      <w:r w:rsidRPr="004115C3">
        <w:rPr>
          <w:sz w:val="24"/>
          <w:szCs w:val="24"/>
        </w:rPr>
        <w:t xml:space="preserve"> reliable </w:t>
      </w:r>
      <w:r w:rsidR="00D13D02" w:rsidRPr="004115C3">
        <w:rPr>
          <w:sz w:val="24"/>
          <w:szCs w:val="24"/>
        </w:rPr>
        <w:t>Internet</w:t>
      </w:r>
      <w:r w:rsidRPr="004115C3">
        <w:rPr>
          <w:sz w:val="24"/>
          <w:szCs w:val="24"/>
        </w:rPr>
        <w:t xml:space="preserve"> access and cell phone usage may also contribute to higher biosurveillance coverage, particularly syndromic surveillance. </w:t>
      </w:r>
      <w:r w:rsidR="005831D6" w:rsidRPr="004115C3">
        <w:rPr>
          <w:sz w:val="24"/>
          <w:szCs w:val="24"/>
        </w:rPr>
        <w:t>F</w:t>
      </w:r>
      <w:r w:rsidRPr="004115C3">
        <w:rPr>
          <w:sz w:val="24"/>
          <w:szCs w:val="24"/>
        </w:rPr>
        <w:t xml:space="preserve">uture analyses could compare biosurveillance coverage with historical outbreak and disease risk data, </w:t>
      </w:r>
      <w:r w:rsidR="00226CF4" w:rsidRPr="004115C3">
        <w:rPr>
          <w:sz w:val="24"/>
          <w:szCs w:val="24"/>
        </w:rPr>
        <w:t>and</w:t>
      </w:r>
      <w:r w:rsidR="006F7291" w:rsidRPr="004115C3">
        <w:rPr>
          <w:sz w:val="24"/>
          <w:szCs w:val="24"/>
        </w:rPr>
        <w:t xml:space="preserve"> other </w:t>
      </w:r>
      <w:r w:rsidRPr="004115C3">
        <w:rPr>
          <w:sz w:val="24"/>
          <w:szCs w:val="24"/>
        </w:rPr>
        <w:t>country infrastructure factors</w:t>
      </w:r>
      <w:r w:rsidR="006F7291" w:rsidRPr="004115C3">
        <w:rPr>
          <w:sz w:val="24"/>
          <w:szCs w:val="24"/>
        </w:rPr>
        <w:t>. This study’s</w:t>
      </w:r>
      <w:r w:rsidR="002D7902" w:rsidRPr="004115C3">
        <w:rPr>
          <w:sz w:val="24"/>
          <w:szCs w:val="24"/>
        </w:rPr>
        <w:t xml:space="preserve"> geographic analysis of biosurveillance system coverage (Figure </w:t>
      </w:r>
      <w:r w:rsidR="00451646" w:rsidRPr="004115C3">
        <w:rPr>
          <w:sz w:val="24"/>
          <w:szCs w:val="24"/>
        </w:rPr>
        <w:t>6</w:t>
      </w:r>
      <w:r w:rsidR="002D7902" w:rsidRPr="004115C3">
        <w:rPr>
          <w:sz w:val="24"/>
          <w:szCs w:val="24"/>
        </w:rPr>
        <w:t>) may have been limited due to information bias. This analysis may be less representative of actual biosurveillance capacity in resource poor zones where</w:t>
      </w:r>
      <w:r w:rsidR="007A2620" w:rsidRPr="004115C3">
        <w:rPr>
          <w:sz w:val="24"/>
          <w:szCs w:val="24"/>
        </w:rPr>
        <w:t xml:space="preserve"> system documentation is limited</w:t>
      </w:r>
      <w:r w:rsidR="002D7902" w:rsidRPr="004115C3">
        <w:rPr>
          <w:sz w:val="24"/>
          <w:szCs w:val="24"/>
        </w:rPr>
        <w:t>.</w:t>
      </w:r>
    </w:p>
    <w:p w14:paraId="2686084E" w14:textId="425AC991" w:rsidR="00DB4924" w:rsidRPr="004115C3" w:rsidRDefault="00DB4924" w:rsidP="004115C3">
      <w:pPr>
        <w:pStyle w:val="Normal1"/>
        <w:spacing w:line="240" w:lineRule="auto"/>
        <w:ind w:firstLine="720"/>
        <w:rPr>
          <w:sz w:val="24"/>
          <w:szCs w:val="24"/>
        </w:rPr>
      </w:pPr>
      <w:r w:rsidRPr="004115C3">
        <w:rPr>
          <w:sz w:val="24"/>
          <w:szCs w:val="24"/>
        </w:rPr>
        <w:t xml:space="preserve">Furthermore, </w:t>
      </w:r>
      <w:r w:rsidR="004115C3" w:rsidRPr="004115C3">
        <w:rPr>
          <w:sz w:val="24"/>
          <w:szCs w:val="24"/>
        </w:rPr>
        <w:t xml:space="preserve">the </w:t>
      </w:r>
      <w:r w:rsidRPr="004115C3">
        <w:rPr>
          <w:sz w:val="24"/>
          <w:szCs w:val="24"/>
        </w:rPr>
        <w:t xml:space="preserve">number of surveillance systems per capita is not a perfect measure of surveillance reach. </w:t>
      </w:r>
      <w:r w:rsidR="00FC122D" w:rsidRPr="004115C3">
        <w:rPr>
          <w:sz w:val="24"/>
          <w:szCs w:val="24"/>
        </w:rPr>
        <w:t>Countries with areas of high</w:t>
      </w:r>
      <w:r w:rsidRPr="004115C3">
        <w:rPr>
          <w:sz w:val="24"/>
          <w:szCs w:val="24"/>
        </w:rPr>
        <w:t xml:space="preserve"> population density </w:t>
      </w:r>
      <w:r w:rsidR="00FC122D" w:rsidRPr="004115C3">
        <w:rPr>
          <w:sz w:val="24"/>
          <w:szCs w:val="24"/>
        </w:rPr>
        <w:t>may cover</w:t>
      </w:r>
      <w:r w:rsidRPr="004115C3">
        <w:rPr>
          <w:sz w:val="24"/>
          <w:szCs w:val="24"/>
        </w:rPr>
        <w:t xml:space="preserve"> large </w:t>
      </w:r>
      <w:r w:rsidR="00FC122D" w:rsidRPr="004115C3">
        <w:rPr>
          <w:sz w:val="24"/>
          <w:szCs w:val="24"/>
        </w:rPr>
        <w:t>swaths of population within the catchment area of a smaller number of surveillance systems than</w:t>
      </w:r>
      <w:r w:rsidRPr="004115C3">
        <w:rPr>
          <w:sz w:val="24"/>
          <w:szCs w:val="24"/>
        </w:rPr>
        <w:t xml:space="preserve"> a country with </w:t>
      </w:r>
      <w:r w:rsidR="00FC122D" w:rsidRPr="004115C3">
        <w:rPr>
          <w:sz w:val="24"/>
          <w:szCs w:val="24"/>
        </w:rPr>
        <w:t>the same population spread more evenly across a large area. These countries would appear darker on this map, with a lower system-per-capita ratio, than a perfect measure of coverage. Countries with small populations with many multi-country surveillance systems (e.g.</w:t>
      </w:r>
      <w:ins w:id="55" w:author="Andrew Huff" w:date="2015-12-14T10:59:00Z">
        <w:r w:rsidR="00255BE2">
          <w:rPr>
            <w:sz w:val="24"/>
            <w:szCs w:val="24"/>
          </w:rPr>
          <w:t>,</w:t>
        </w:r>
      </w:ins>
      <w:r w:rsidR="00FC122D" w:rsidRPr="004115C3">
        <w:rPr>
          <w:sz w:val="24"/>
          <w:szCs w:val="24"/>
        </w:rPr>
        <w:t xml:space="preserve"> smaller European countries) will have a higher system-per-capita ratio than neighboring countries with larger populations, despite the same surveillance coverage.</w:t>
      </w:r>
      <w:r w:rsidR="004115C3" w:rsidRPr="004115C3">
        <w:rPr>
          <w:sz w:val="24"/>
          <w:szCs w:val="24"/>
        </w:rPr>
        <w:t xml:space="preserve"> </w:t>
      </w:r>
      <w:r w:rsidR="00FC122D" w:rsidRPr="004115C3">
        <w:rPr>
          <w:sz w:val="24"/>
          <w:szCs w:val="24"/>
        </w:rPr>
        <w:t>Nonetheless, this is a better measure than a flat count of surveillance systems per country, which are thrown off by countries such as the United States with a large number of regional surveillance systems covering different population centers.</w:t>
      </w:r>
    </w:p>
    <w:p w14:paraId="7EF966A2" w14:textId="77777777" w:rsidR="00535FFD" w:rsidRPr="004115C3" w:rsidRDefault="00535FFD" w:rsidP="006220F1">
      <w:pPr>
        <w:pStyle w:val="Normal1"/>
        <w:spacing w:line="240" w:lineRule="auto"/>
        <w:rPr>
          <w:sz w:val="24"/>
          <w:szCs w:val="24"/>
        </w:rPr>
      </w:pPr>
    </w:p>
    <w:p w14:paraId="40E34DF0" w14:textId="77777777" w:rsidR="00535FFD" w:rsidRPr="004115C3" w:rsidRDefault="008545C6" w:rsidP="006220F1">
      <w:pPr>
        <w:pStyle w:val="Normal1"/>
        <w:spacing w:line="240" w:lineRule="auto"/>
        <w:outlineLvl w:val="0"/>
        <w:rPr>
          <w:i/>
          <w:sz w:val="24"/>
          <w:szCs w:val="24"/>
        </w:rPr>
      </w:pPr>
      <w:r w:rsidRPr="004115C3">
        <w:rPr>
          <w:i/>
          <w:sz w:val="24"/>
          <w:szCs w:val="24"/>
        </w:rPr>
        <w:t>Biosurveillance O</w:t>
      </w:r>
      <w:r w:rsidR="00E436FC" w:rsidRPr="004115C3">
        <w:rPr>
          <w:i/>
          <w:sz w:val="24"/>
          <w:szCs w:val="24"/>
        </w:rPr>
        <w:t>wnership</w:t>
      </w:r>
    </w:p>
    <w:p w14:paraId="6B31B80B" w14:textId="0D1C579B" w:rsidR="00535FFD" w:rsidRPr="004115C3" w:rsidRDefault="0070378B" w:rsidP="004115C3">
      <w:pPr>
        <w:pStyle w:val="Normal1"/>
        <w:spacing w:line="240" w:lineRule="auto"/>
        <w:ind w:firstLine="720"/>
        <w:rPr>
          <w:sz w:val="24"/>
          <w:szCs w:val="24"/>
        </w:rPr>
      </w:pPr>
      <w:r w:rsidRPr="004115C3">
        <w:rPr>
          <w:sz w:val="24"/>
          <w:szCs w:val="24"/>
        </w:rPr>
        <w:t xml:space="preserve">Figures 2 and </w:t>
      </w:r>
      <w:r w:rsidR="00451646" w:rsidRPr="004115C3">
        <w:rPr>
          <w:sz w:val="24"/>
          <w:szCs w:val="24"/>
        </w:rPr>
        <w:t>5</w:t>
      </w:r>
      <w:r w:rsidR="002C5342" w:rsidRPr="004115C3">
        <w:rPr>
          <w:sz w:val="24"/>
          <w:szCs w:val="24"/>
        </w:rPr>
        <w:t xml:space="preserve"> illustrate</w:t>
      </w:r>
      <w:r w:rsidRPr="004115C3">
        <w:rPr>
          <w:sz w:val="24"/>
          <w:szCs w:val="24"/>
        </w:rPr>
        <w:t xml:space="preserve"> that</w:t>
      </w:r>
      <w:r w:rsidR="00184A30" w:rsidRPr="004115C3">
        <w:rPr>
          <w:sz w:val="24"/>
          <w:szCs w:val="24"/>
        </w:rPr>
        <w:t xml:space="preserve"> biosurveillance has historically been conducted by state and federal government agencies. From 2005 onward, the types of organizations involved in biosurveillance have diversified. The rise of syndromic surveillance methods that can harness an expansive range of unstructured data sources has </w:t>
      </w:r>
      <w:r w:rsidR="0075007A" w:rsidRPr="004115C3">
        <w:rPr>
          <w:sz w:val="24"/>
          <w:szCs w:val="24"/>
        </w:rPr>
        <w:t xml:space="preserve">likely </w:t>
      </w:r>
      <w:r w:rsidR="004115C3" w:rsidRPr="004115C3">
        <w:rPr>
          <w:sz w:val="24"/>
          <w:szCs w:val="24"/>
        </w:rPr>
        <w:t xml:space="preserve">served as catalyst to biosurveillance </w:t>
      </w:r>
      <w:r w:rsidR="00184A30" w:rsidRPr="004115C3">
        <w:rPr>
          <w:sz w:val="24"/>
          <w:szCs w:val="24"/>
        </w:rPr>
        <w:t>diversification, allowing non-profits, private entities and universities to become key stakeholders in the research and developme</w:t>
      </w:r>
      <w:r w:rsidR="0075007A" w:rsidRPr="004115C3">
        <w:rPr>
          <w:sz w:val="24"/>
          <w:szCs w:val="24"/>
        </w:rPr>
        <w:t xml:space="preserve">nt of new biosurveillance methods </w:t>
      </w:r>
      <w:r w:rsidR="00184A30" w:rsidRPr="004115C3">
        <w:rPr>
          <w:sz w:val="24"/>
          <w:szCs w:val="24"/>
        </w:rPr>
        <w:t>using nontraditional data streams. Despite this, government agencies still</w:t>
      </w:r>
      <w:r w:rsidR="0075007A" w:rsidRPr="004115C3">
        <w:rPr>
          <w:sz w:val="24"/>
          <w:szCs w:val="24"/>
        </w:rPr>
        <w:t xml:space="preserve"> remain the primary owners </w:t>
      </w:r>
      <w:r w:rsidR="00184A30" w:rsidRPr="004115C3">
        <w:rPr>
          <w:sz w:val="24"/>
          <w:szCs w:val="24"/>
        </w:rPr>
        <w:t>of biosurveillance capacity and data (</w:t>
      </w:r>
      <w:r w:rsidR="0075007A" w:rsidRPr="004115C3">
        <w:rPr>
          <w:sz w:val="24"/>
          <w:szCs w:val="24"/>
        </w:rPr>
        <w:t xml:space="preserve">Figures 2 &amp; </w:t>
      </w:r>
      <w:r w:rsidR="00565C1A" w:rsidRPr="004115C3">
        <w:rPr>
          <w:sz w:val="24"/>
          <w:szCs w:val="24"/>
        </w:rPr>
        <w:t>5</w:t>
      </w:r>
      <w:r w:rsidR="00184A30" w:rsidRPr="004115C3">
        <w:rPr>
          <w:sz w:val="24"/>
          <w:szCs w:val="24"/>
        </w:rPr>
        <w:t>), often funding nonprofits through grants and sometimes working in partnership with private organizations to gather and c</w:t>
      </w:r>
      <w:r w:rsidR="00682A44" w:rsidRPr="004115C3">
        <w:rPr>
          <w:sz w:val="24"/>
          <w:szCs w:val="24"/>
        </w:rPr>
        <w:t xml:space="preserve">ollect health data of interest. </w:t>
      </w:r>
      <w:r w:rsidR="002477AC" w:rsidRPr="004115C3">
        <w:rPr>
          <w:sz w:val="24"/>
          <w:szCs w:val="24"/>
        </w:rPr>
        <w:t>These findings</w:t>
      </w:r>
      <w:r w:rsidR="00184A30" w:rsidRPr="004115C3">
        <w:rPr>
          <w:sz w:val="24"/>
          <w:szCs w:val="24"/>
        </w:rPr>
        <w:t xml:space="preserve"> </w:t>
      </w:r>
      <w:r w:rsidR="000D41B5">
        <w:rPr>
          <w:sz w:val="24"/>
          <w:szCs w:val="24"/>
        </w:rPr>
        <w:t>indicate</w:t>
      </w:r>
      <w:r w:rsidR="00184A30" w:rsidRPr="004115C3">
        <w:rPr>
          <w:sz w:val="24"/>
          <w:szCs w:val="24"/>
        </w:rPr>
        <w:t xml:space="preserve"> that global biosurveillance may be limited</w:t>
      </w:r>
      <w:r w:rsidR="000D41B5">
        <w:rPr>
          <w:sz w:val="24"/>
          <w:szCs w:val="24"/>
        </w:rPr>
        <w:t>, and p</w:t>
      </w:r>
      <w:r w:rsidR="004E0624">
        <w:rPr>
          <w:sz w:val="24"/>
          <w:szCs w:val="24"/>
        </w:rPr>
        <w:t>ublic health may be jeopardized,</w:t>
      </w:r>
      <w:r w:rsidR="00184A30" w:rsidRPr="004115C3">
        <w:rPr>
          <w:sz w:val="24"/>
          <w:szCs w:val="24"/>
        </w:rPr>
        <w:t xml:space="preserve"> if </w:t>
      </w:r>
      <w:r w:rsidR="009A7296">
        <w:rPr>
          <w:sz w:val="24"/>
          <w:szCs w:val="24"/>
        </w:rPr>
        <w:t xml:space="preserve">biosurveillance is </w:t>
      </w:r>
      <w:r w:rsidR="002A4831">
        <w:rPr>
          <w:sz w:val="24"/>
          <w:szCs w:val="24"/>
        </w:rPr>
        <w:t>overly</w:t>
      </w:r>
      <w:r w:rsidR="002A4831" w:rsidRPr="004115C3">
        <w:rPr>
          <w:sz w:val="24"/>
          <w:szCs w:val="24"/>
        </w:rPr>
        <w:t xml:space="preserve"> </w:t>
      </w:r>
      <w:r w:rsidR="00682A44" w:rsidRPr="004115C3">
        <w:rPr>
          <w:sz w:val="24"/>
          <w:szCs w:val="24"/>
        </w:rPr>
        <w:t xml:space="preserve">controlled by </w:t>
      </w:r>
      <w:r w:rsidR="00184A30" w:rsidRPr="004115C3">
        <w:rPr>
          <w:sz w:val="24"/>
          <w:szCs w:val="24"/>
        </w:rPr>
        <w:t>governmental</w:t>
      </w:r>
      <w:r w:rsidR="00682A44" w:rsidRPr="004115C3">
        <w:rPr>
          <w:sz w:val="24"/>
          <w:szCs w:val="24"/>
        </w:rPr>
        <w:t xml:space="preserve"> organizations</w:t>
      </w:r>
      <w:r w:rsidR="009A7296">
        <w:rPr>
          <w:sz w:val="24"/>
          <w:szCs w:val="24"/>
        </w:rPr>
        <w:t xml:space="preserve">. </w:t>
      </w:r>
      <w:r w:rsidR="004E0624">
        <w:rPr>
          <w:sz w:val="24"/>
          <w:szCs w:val="24"/>
        </w:rPr>
        <w:t xml:space="preserve">This is because the </w:t>
      </w:r>
      <w:r w:rsidR="00184A30" w:rsidRPr="004115C3">
        <w:rPr>
          <w:sz w:val="24"/>
          <w:szCs w:val="24"/>
        </w:rPr>
        <w:t xml:space="preserve">negative economic implications of reporting a disease outbreak may </w:t>
      </w:r>
      <w:r w:rsidR="00565C1A" w:rsidRPr="004115C3">
        <w:rPr>
          <w:sz w:val="24"/>
          <w:szCs w:val="24"/>
        </w:rPr>
        <w:t xml:space="preserve">discourage </w:t>
      </w:r>
      <w:r w:rsidR="00E043C1" w:rsidRPr="004115C3">
        <w:rPr>
          <w:sz w:val="24"/>
          <w:szCs w:val="24"/>
        </w:rPr>
        <w:t xml:space="preserve">government </w:t>
      </w:r>
      <w:r w:rsidR="00565C1A" w:rsidRPr="004115C3">
        <w:rPr>
          <w:sz w:val="24"/>
          <w:szCs w:val="24"/>
        </w:rPr>
        <w:t>transparency and open data sharing practices</w:t>
      </w:r>
      <w:r w:rsidR="00272A2B" w:rsidRPr="00272A2B">
        <w:rPr>
          <w:sz w:val="24"/>
          <w:szCs w:val="24"/>
        </w:rPr>
        <w:t>.</w:t>
      </w:r>
      <w:r w:rsidR="00272A2B" w:rsidRPr="00272A2B">
        <w:rPr>
          <w:sz w:val="24"/>
          <w:szCs w:val="24"/>
          <w:vertAlign w:val="superscript"/>
        </w:rPr>
        <w:t>24</w:t>
      </w:r>
    </w:p>
    <w:p w14:paraId="6D6E5F40" w14:textId="77777777" w:rsidR="00535FFD" w:rsidRPr="004115C3" w:rsidRDefault="00535FFD" w:rsidP="006220F1">
      <w:pPr>
        <w:pStyle w:val="Normal1"/>
        <w:spacing w:line="240" w:lineRule="auto"/>
        <w:rPr>
          <w:sz w:val="24"/>
          <w:szCs w:val="24"/>
        </w:rPr>
      </w:pPr>
    </w:p>
    <w:p w14:paraId="3E4911C3" w14:textId="77777777" w:rsidR="00535FFD" w:rsidRPr="004115C3" w:rsidRDefault="00184A30" w:rsidP="006220F1">
      <w:pPr>
        <w:pStyle w:val="Normal1"/>
        <w:spacing w:line="240" w:lineRule="auto"/>
        <w:outlineLvl w:val="0"/>
        <w:rPr>
          <w:i/>
          <w:sz w:val="24"/>
          <w:szCs w:val="24"/>
        </w:rPr>
      </w:pPr>
      <w:r w:rsidRPr="004115C3">
        <w:rPr>
          <w:i/>
          <w:sz w:val="24"/>
          <w:szCs w:val="24"/>
        </w:rPr>
        <w:t>One Health</w:t>
      </w:r>
    </w:p>
    <w:p w14:paraId="143B34E4" w14:textId="7A6E78A5" w:rsidR="00535FFD" w:rsidRPr="004115C3" w:rsidRDefault="00D42DCF" w:rsidP="004115C3">
      <w:pPr>
        <w:pStyle w:val="Normal1"/>
        <w:spacing w:line="240" w:lineRule="auto"/>
        <w:ind w:firstLine="720"/>
        <w:rPr>
          <w:sz w:val="24"/>
          <w:szCs w:val="24"/>
        </w:rPr>
      </w:pPr>
      <w:r w:rsidRPr="004115C3">
        <w:rPr>
          <w:sz w:val="24"/>
          <w:szCs w:val="24"/>
        </w:rPr>
        <w:t>Of</w:t>
      </w:r>
      <w:r w:rsidR="00184A30" w:rsidRPr="004115C3">
        <w:rPr>
          <w:sz w:val="24"/>
          <w:szCs w:val="24"/>
        </w:rPr>
        <w:t xml:space="preserve"> the </w:t>
      </w:r>
      <w:r w:rsidR="004B24CE" w:rsidRPr="004115C3">
        <w:rPr>
          <w:sz w:val="24"/>
          <w:szCs w:val="24"/>
        </w:rPr>
        <w:t xml:space="preserve">819 </w:t>
      </w:r>
      <w:r w:rsidR="00184A30" w:rsidRPr="004115C3">
        <w:rPr>
          <w:sz w:val="24"/>
          <w:szCs w:val="24"/>
        </w:rPr>
        <w:t>systems surveyed, the majority surveyed human, animal, or plant data discretely. Several systems (</w:t>
      </w:r>
      <w:r w:rsidR="00C86333" w:rsidRPr="004115C3">
        <w:rPr>
          <w:sz w:val="24"/>
          <w:szCs w:val="24"/>
        </w:rPr>
        <w:t>105</w:t>
      </w:r>
      <w:r w:rsidR="00DA6C76">
        <w:rPr>
          <w:sz w:val="24"/>
          <w:szCs w:val="24"/>
        </w:rPr>
        <w:t>) collect human and animal</w:t>
      </w:r>
      <w:r w:rsidR="00184A30" w:rsidRPr="004115C3">
        <w:rPr>
          <w:sz w:val="24"/>
          <w:szCs w:val="24"/>
        </w:rPr>
        <w:t xml:space="preserve"> data, and fewer (</w:t>
      </w:r>
      <w:r w:rsidR="00C86333" w:rsidRPr="004115C3">
        <w:rPr>
          <w:sz w:val="24"/>
          <w:szCs w:val="24"/>
        </w:rPr>
        <w:t>31</w:t>
      </w:r>
      <w:r w:rsidR="00184A30" w:rsidRPr="004115C3">
        <w:rPr>
          <w:sz w:val="24"/>
          <w:szCs w:val="24"/>
        </w:rPr>
        <w:t>) collect data on all three subjects. With the recognition among scientists and policy makers of the interdependency of human, animal</w:t>
      </w:r>
      <w:r w:rsidR="004765F7" w:rsidRPr="004115C3">
        <w:rPr>
          <w:sz w:val="24"/>
          <w:szCs w:val="24"/>
        </w:rPr>
        <w:t>,</w:t>
      </w:r>
      <w:r w:rsidR="00184A30" w:rsidRPr="004115C3">
        <w:rPr>
          <w:sz w:val="24"/>
          <w:szCs w:val="24"/>
        </w:rPr>
        <w:t xml:space="preserve"> and environmental health</w:t>
      </w:r>
      <w:r w:rsidR="004765F7" w:rsidRPr="004115C3">
        <w:rPr>
          <w:sz w:val="24"/>
          <w:szCs w:val="24"/>
        </w:rPr>
        <w:t>,</w:t>
      </w:r>
      <w:r w:rsidR="00184A30" w:rsidRPr="004115C3">
        <w:rPr>
          <w:sz w:val="24"/>
          <w:szCs w:val="24"/>
        </w:rPr>
        <w:t xml:space="preserve"> and the growing prominence</w:t>
      </w:r>
      <w:r w:rsidR="004765F7" w:rsidRPr="004115C3">
        <w:rPr>
          <w:sz w:val="24"/>
          <w:szCs w:val="24"/>
        </w:rPr>
        <w:t xml:space="preserve"> of the One Health Movement, the number of mixed-subject b</w:t>
      </w:r>
      <w:r w:rsidR="00184A30" w:rsidRPr="004115C3">
        <w:rPr>
          <w:sz w:val="24"/>
          <w:szCs w:val="24"/>
        </w:rPr>
        <w:t xml:space="preserve">iosurveillance systems </w:t>
      </w:r>
      <w:r w:rsidR="004765F7" w:rsidRPr="004115C3">
        <w:rPr>
          <w:sz w:val="24"/>
          <w:szCs w:val="24"/>
        </w:rPr>
        <w:t>may</w:t>
      </w:r>
      <w:r w:rsidR="00184A30" w:rsidRPr="004115C3">
        <w:rPr>
          <w:sz w:val="24"/>
          <w:szCs w:val="24"/>
        </w:rPr>
        <w:t xml:space="preserve"> increase in the future. With 60% of human infectious diseases caused by pathogens shared with wild or domestic animals</w:t>
      </w:r>
      <w:r w:rsidR="002F73C7">
        <w:rPr>
          <w:sz w:val="24"/>
          <w:szCs w:val="24"/>
        </w:rPr>
        <w:t>,</w:t>
      </w:r>
      <w:r w:rsidR="00184A30" w:rsidRPr="004115C3">
        <w:rPr>
          <w:sz w:val="24"/>
          <w:szCs w:val="24"/>
        </w:rPr>
        <w:t xml:space="preserve"> simultaneous biosurveillance of animals and humans is </w:t>
      </w:r>
      <w:r w:rsidR="002A4831">
        <w:rPr>
          <w:sz w:val="24"/>
          <w:szCs w:val="24"/>
        </w:rPr>
        <w:t>critical</w:t>
      </w:r>
      <w:r w:rsidR="002A4831" w:rsidRPr="004115C3">
        <w:rPr>
          <w:sz w:val="24"/>
          <w:szCs w:val="24"/>
        </w:rPr>
        <w:t xml:space="preserve"> </w:t>
      </w:r>
      <w:r w:rsidR="00184A30" w:rsidRPr="004115C3">
        <w:rPr>
          <w:sz w:val="24"/>
          <w:szCs w:val="24"/>
        </w:rPr>
        <w:t>to detecting and mitigating the risk of infectious diseases</w:t>
      </w:r>
      <w:r w:rsidR="0063695D" w:rsidRPr="004115C3">
        <w:rPr>
          <w:sz w:val="24"/>
          <w:szCs w:val="24"/>
        </w:rPr>
        <w:t>.</w:t>
      </w:r>
      <w:r w:rsidR="0035369A" w:rsidRPr="004115C3">
        <w:rPr>
          <w:sz w:val="24"/>
          <w:szCs w:val="24"/>
          <w:vertAlign w:val="superscript"/>
        </w:rPr>
        <w:t>2</w:t>
      </w:r>
      <w:r w:rsidR="00272A2B">
        <w:rPr>
          <w:sz w:val="24"/>
          <w:szCs w:val="24"/>
          <w:vertAlign w:val="superscript"/>
        </w:rPr>
        <w:t>5</w:t>
      </w:r>
      <w:r w:rsidR="0063695D" w:rsidRPr="004115C3">
        <w:rPr>
          <w:sz w:val="24"/>
          <w:szCs w:val="24"/>
        </w:rPr>
        <w:t xml:space="preserve"> </w:t>
      </w:r>
      <w:r w:rsidR="00184A30" w:rsidRPr="004115C3">
        <w:rPr>
          <w:sz w:val="24"/>
          <w:szCs w:val="24"/>
        </w:rPr>
        <w:t xml:space="preserve">By publishing </w:t>
      </w:r>
      <w:r w:rsidR="004765F7" w:rsidRPr="004115C3">
        <w:rPr>
          <w:sz w:val="24"/>
          <w:szCs w:val="24"/>
        </w:rPr>
        <w:t xml:space="preserve">this database, we hope to </w:t>
      </w:r>
      <w:r w:rsidR="002A4831">
        <w:rPr>
          <w:sz w:val="24"/>
          <w:szCs w:val="24"/>
        </w:rPr>
        <w:t>encourage the</w:t>
      </w:r>
      <w:r w:rsidR="002A4831" w:rsidRPr="004115C3">
        <w:rPr>
          <w:sz w:val="24"/>
          <w:szCs w:val="24"/>
        </w:rPr>
        <w:t xml:space="preserve"> </w:t>
      </w:r>
      <w:r w:rsidR="00184A30" w:rsidRPr="004115C3">
        <w:rPr>
          <w:sz w:val="24"/>
          <w:szCs w:val="24"/>
        </w:rPr>
        <w:t xml:space="preserve">merging of </w:t>
      </w:r>
      <w:r w:rsidR="004765F7" w:rsidRPr="004115C3">
        <w:rPr>
          <w:sz w:val="24"/>
          <w:szCs w:val="24"/>
        </w:rPr>
        <w:t xml:space="preserve">human, animal, </w:t>
      </w:r>
      <w:r w:rsidR="00184A30" w:rsidRPr="004115C3">
        <w:rPr>
          <w:sz w:val="24"/>
          <w:szCs w:val="24"/>
        </w:rPr>
        <w:t xml:space="preserve">and plant surveillance efforts to coalesce and coordinate risk mitigation efforts and </w:t>
      </w:r>
      <w:r w:rsidR="004765F7" w:rsidRPr="004115C3">
        <w:rPr>
          <w:sz w:val="24"/>
          <w:szCs w:val="24"/>
        </w:rPr>
        <w:t xml:space="preserve">identify </w:t>
      </w:r>
      <w:r w:rsidR="00184A30" w:rsidRPr="004115C3">
        <w:rPr>
          <w:sz w:val="24"/>
          <w:szCs w:val="24"/>
        </w:rPr>
        <w:t xml:space="preserve">infections at the critical point before </w:t>
      </w:r>
      <w:r w:rsidR="004765F7" w:rsidRPr="004115C3">
        <w:rPr>
          <w:sz w:val="24"/>
          <w:szCs w:val="24"/>
        </w:rPr>
        <w:t>an outbreak can reach epidemic levels</w:t>
      </w:r>
      <w:r w:rsidR="00184A30" w:rsidRPr="004115C3">
        <w:rPr>
          <w:sz w:val="24"/>
          <w:szCs w:val="24"/>
        </w:rPr>
        <w:t xml:space="preserve">. </w:t>
      </w:r>
    </w:p>
    <w:p w14:paraId="3E68DA82" w14:textId="77777777" w:rsidR="00DF23E6" w:rsidRPr="004115C3" w:rsidRDefault="00DF23E6" w:rsidP="006220F1">
      <w:pPr>
        <w:pStyle w:val="Normal1"/>
        <w:spacing w:line="240" w:lineRule="auto"/>
        <w:rPr>
          <w:sz w:val="24"/>
          <w:szCs w:val="24"/>
        </w:rPr>
      </w:pPr>
    </w:p>
    <w:p w14:paraId="5793723C" w14:textId="77777777" w:rsidR="00DF23E6" w:rsidRPr="004115C3" w:rsidRDefault="004115C3" w:rsidP="006220F1">
      <w:pPr>
        <w:pStyle w:val="Normal1"/>
        <w:spacing w:line="240" w:lineRule="auto"/>
        <w:outlineLvl w:val="0"/>
        <w:rPr>
          <w:b/>
          <w:sz w:val="24"/>
          <w:szCs w:val="24"/>
        </w:rPr>
      </w:pPr>
      <w:r w:rsidRPr="004115C3">
        <w:rPr>
          <w:b/>
          <w:sz w:val="24"/>
          <w:szCs w:val="24"/>
        </w:rPr>
        <w:t>CONCLUSION</w:t>
      </w:r>
    </w:p>
    <w:p w14:paraId="4E924CCD" w14:textId="77777777" w:rsidR="00374BEC" w:rsidRPr="004115C3" w:rsidRDefault="00DF23E6" w:rsidP="001B0231">
      <w:pPr>
        <w:pStyle w:val="Normal1"/>
        <w:spacing w:line="240" w:lineRule="auto"/>
        <w:ind w:firstLine="720"/>
        <w:rPr>
          <w:sz w:val="24"/>
          <w:szCs w:val="24"/>
        </w:rPr>
      </w:pPr>
      <w:r w:rsidRPr="004115C3">
        <w:rPr>
          <w:sz w:val="24"/>
          <w:szCs w:val="24"/>
        </w:rPr>
        <w:t xml:space="preserve">Biosurveillance is </w:t>
      </w:r>
      <w:r w:rsidR="00CA0AC7">
        <w:rPr>
          <w:sz w:val="24"/>
          <w:szCs w:val="24"/>
        </w:rPr>
        <w:t xml:space="preserve">not a new area of study and </w:t>
      </w:r>
      <w:r w:rsidRPr="004115C3">
        <w:rPr>
          <w:sz w:val="24"/>
          <w:szCs w:val="24"/>
        </w:rPr>
        <w:t>was first established over 600 years ago.</w:t>
      </w:r>
      <w:r w:rsidR="0035369A" w:rsidRPr="004115C3">
        <w:rPr>
          <w:sz w:val="24"/>
          <w:szCs w:val="24"/>
          <w:vertAlign w:val="superscript"/>
        </w:rPr>
        <w:t>2</w:t>
      </w:r>
      <w:r w:rsidR="00272A2B">
        <w:rPr>
          <w:sz w:val="24"/>
          <w:szCs w:val="24"/>
          <w:vertAlign w:val="superscript"/>
        </w:rPr>
        <w:t>6</w:t>
      </w:r>
      <w:r w:rsidR="00CA0AC7">
        <w:rPr>
          <w:sz w:val="24"/>
          <w:szCs w:val="24"/>
        </w:rPr>
        <w:t xml:space="preserve"> W</w:t>
      </w:r>
      <w:r w:rsidR="00CA0AC7" w:rsidRPr="004115C3">
        <w:rPr>
          <w:sz w:val="24"/>
          <w:szCs w:val="24"/>
        </w:rPr>
        <w:t>hile</w:t>
      </w:r>
      <w:r w:rsidRPr="004115C3">
        <w:rPr>
          <w:sz w:val="24"/>
          <w:szCs w:val="24"/>
        </w:rPr>
        <w:t xml:space="preserve"> </w:t>
      </w:r>
      <w:r w:rsidR="00CA0AC7">
        <w:rPr>
          <w:sz w:val="24"/>
          <w:szCs w:val="24"/>
        </w:rPr>
        <w:t xml:space="preserve">this </w:t>
      </w:r>
      <w:r w:rsidRPr="004115C3">
        <w:rPr>
          <w:sz w:val="24"/>
          <w:szCs w:val="24"/>
        </w:rPr>
        <w:t xml:space="preserve">biosurveillance database is substantial, it is </w:t>
      </w:r>
      <w:r w:rsidR="00CA0AC7">
        <w:rPr>
          <w:sz w:val="24"/>
          <w:szCs w:val="24"/>
        </w:rPr>
        <w:t>not</w:t>
      </w:r>
      <w:r w:rsidRPr="004115C3">
        <w:rPr>
          <w:sz w:val="24"/>
          <w:szCs w:val="24"/>
        </w:rPr>
        <w:t xml:space="preserve"> a complete or exhaustive list of biosurveillance efforts globally or throughout history. Factors that limited the completeness of our data collection include time and labor constraints, and limited accessibility of information. In some cases, detailed information on systems was protected, or required organizational clearance for access. Even when resources were publically available, sources were often incomplete and vague, lacking basic information about the system. Details about system characteristics like, data sources, dates of creation and termination, and status of activity and geographic range were not always available via literature or websites, leaving gaps in the data.</w:t>
      </w:r>
    </w:p>
    <w:p w14:paraId="5D99289E" w14:textId="77777777" w:rsidR="00DF23E6" w:rsidRPr="004115C3" w:rsidRDefault="00DF23E6" w:rsidP="00CA0AC7">
      <w:pPr>
        <w:pStyle w:val="Normal1"/>
        <w:spacing w:line="240" w:lineRule="auto"/>
        <w:ind w:firstLine="720"/>
        <w:rPr>
          <w:sz w:val="24"/>
          <w:szCs w:val="24"/>
        </w:rPr>
      </w:pPr>
      <w:r w:rsidRPr="004115C3">
        <w:rPr>
          <w:sz w:val="24"/>
          <w:szCs w:val="24"/>
        </w:rPr>
        <w:t>The ultimate goal of biosurveillance is extremely timely and accurate detection</w:t>
      </w:r>
      <w:r w:rsidR="00CA0AC7">
        <w:rPr>
          <w:sz w:val="24"/>
          <w:szCs w:val="24"/>
        </w:rPr>
        <w:t>.</w:t>
      </w:r>
      <w:r w:rsidR="00272A2B">
        <w:rPr>
          <w:sz w:val="24"/>
          <w:szCs w:val="24"/>
          <w:vertAlign w:val="superscript"/>
        </w:rPr>
        <w:t>27</w:t>
      </w:r>
      <w:r w:rsidR="0035369A" w:rsidRPr="004115C3">
        <w:rPr>
          <w:sz w:val="24"/>
          <w:szCs w:val="24"/>
          <w:vertAlign w:val="superscript"/>
        </w:rPr>
        <w:t xml:space="preserve"> </w:t>
      </w:r>
      <w:r w:rsidRPr="004115C3">
        <w:rPr>
          <w:sz w:val="24"/>
          <w:szCs w:val="24"/>
        </w:rPr>
        <w:t>Unfortunately, many biosurveillance systems are siloes that do not usefully share the information they collect, limiting the power and scope of policy they can inform. Public health benefits the most when biosurveillance information facilitates the accurate diagnosis of symptoms to create concise case definitions rapidly.</w:t>
      </w:r>
      <w:r w:rsidR="0035369A" w:rsidRPr="004115C3">
        <w:rPr>
          <w:sz w:val="24"/>
          <w:szCs w:val="24"/>
          <w:vertAlign w:val="superscript"/>
        </w:rPr>
        <w:t>2</w:t>
      </w:r>
      <w:r w:rsidR="00272A2B">
        <w:rPr>
          <w:sz w:val="24"/>
          <w:szCs w:val="24"/>
          <w:vertAlign w:val="superscript"/>
        </w:rPr>
        <w:t>8</w:t>
      </w:r>
      <w:r w:rsidRPr="004115C3">
        <w:rPr>
          <w:sz w:val="24"/>
          <w:szCs w:val="24"/>
        </w:rPr>
        <w:t xml:space="preserve"> Early identification of cases can result in significant economic savings and greatly reduce the number of cases.</w:t>
      </w:r>
      <w:r w:rsidR="0035369A" w:rsidRPr="004115C3">
        <w:rPr>
          <w:sz w:val="24"/>
          <w:szCs w:val="24"/>
          <w:vertAlign w:val="superscript"/>
        </w:rPr>
        <w:t>2</w:t>
      </w:r>
      <w:r w:rsidR="00272A2B">
        <w:rPr>
          <w:sz w:val="24"/>
          <w:szCs w:val="24"/>
          <w:vertAlign w:val="superscript"/>
        </w:rPr>
        <w:t>9</w:t>
      </w:r>
      <w:r w:rsidRPr="004115C3">
        <w:rPr>
          <w:sz w:val="24"/>
          <w:szCs w:val="24"/>
        </w:rPr>
        <w:t xml:space="preserve"> As public health and biosurveillance advances, open data sharing is necessary to detect rapidly spreading disease outbreaks and respond to them before they become epidemics. Enhanced international mechanisms for outbreak detection, alert, and response will be needed and data sharing may be able to help bolster outbreak detection.</w:t>
      </w:r>
      <w:r w:rsidR="00272A2B">
        <w:rPr>
          <w:sz w:val="24"/>
          <w:szCs w:val="24"/>
          <w:vertAlign w:val="superscript"/>
        </w:rPr>
        <w:t>30</w:t>
      </w:r>
      <w:r w:rsidRPr="004115C3">
        <w:rPr>
          <w:sz w:val="24"/>
          <w:szCs w:val="24"/>
        </w:rPr>
        <w:t xml:space="preserve"> Infectious disease reports are increasingly being added to the Internet and the combination software and the Internet will make biosurveillance data sharing easier.</w:t>
      </w:r>
      <w:r w:rsidR="00272A2B">
        <w:rPr>
          <w:sz w:val="24"/>
          <w:szCs w:val="24"/>
          <w:vertAlign w:val="superscript"/>
        </w:rPr>
        <w:t>31</w:t>
      </w:r>
      <w:r w:rsidRPr="004115C3">
        <w:rPr>
          <w:sz w:val="24"/>
          <w:szCs w:val="24"/>
        </w:rPr>
        <w:t xml:space="preserve"> As biosurveillance has, and will continue to be, an integral tool in monitoring global public health, the current state of biosurveillance needs to be monitored to avoid unnecessary duplication of systems and to ensure complete monitoring of infectious disease outbreaks geographically.</w:t>
      </w:r>
    </w:p>
    <w:p w14:paraId="57B80E90" w14:textId="77777777" w:rsidR="00DF23E6" w:rsidRPr="004115C3" w:rsidRDefault="00DF23E6" w:rsidP="006220F1">
      <w:pPr>
        <w:pStyle w:val="Normal1"/>
        <w:spacing w:line="240" w:lineRule="auto"/>
        <w:rPr>
          <w:i/>
          <w:sz w:val="24"/>
          <w:szCs w:val="24"/>
        </w:rPr>
      </w:pPr>
    </w:p>
    <w:p w14:paraId="4B1389FF" w14:textId="77777777" w:rsidR="00535FFD" w:rsidRPr="004115C3" w:rsidRDefault="00535FFD" w:rsidP="006220F1">
      <w:pPr>
        <w:pStyle w:val="Normal1"/>
        <w:spacing w:line="240" w:lineRule="auto"/>
        <w:rPr>
          <w:sz w:val="24"/>
          <w:szCs w:val="24"/>
        </w:rPr>
      </w:pPr>
    </w:p>
    <w:p w14:paraId="47A1D3C1" w14:textId="77777777" w:rsidR="004721EB" w:rsidRPr="004115C3" w:rsidRDefault="004721EB" w:rsidP="006220F1">
      <w:pPr>
        <w:pStyle w:val="Normal1"/>
        <w:spacing w:line="240" w:lineRule="auto"/>
        <w:rPr>
          <w:sz w:val="24"/>
          <w:szCs w:val="24"/>
        </w:rPr>
      </w:pPr>
    </w:p>
    <w:p w14:paraId="26455DF8" w14:textId="77777777" w:rsidR="004721EB" w:rsidRPr="004115C3" w:rsidRDefault="004721EB" w:rsidP="006220F1">
      <w:pPr>
        <w:pStyle w:val="Normal1"/>
        <w:spacing w:line="240" w:lineRule="auto"/>
        <w:rPr>
          <w:sz w:val="24"/>
          <w:szCs w:val="24"/>
        </w:rPr>
      </w:pPr>
    </w:p>
    <w:p w14:paraId="4E32B82D" w14:textId="77777777" w:rsidR="004721EB" w:rsidRPr="004115C3" w:rsidRDefault="004721EB" w:rsidP="006220F1">
      <w:pPr>
        <w:pStyle w:val="Normal1"/>
        <w:spacing w:line="240" w:lineRule="auto"/>
        <w:rPr>
          <w:sz w:val="24"/>
          <w:szCs w:val="24"/>
        </w:rPr>
      </w:pPr>
    </w:p>
    <w:p w14:paraId="0AD08253" w14:textId="77777777" w:rsidR="009D6D45" w:rsidRPr="004115C3" w:rsidRDefault="009D6D45" w:rsidP="006220F1">
      <w:pPr>
        <w:spacing w:line="240" w:lineRule="auto"/>
        <w:rPr>
          <w:sz w:val="24"/>
          <w:szCs w:val="24"/>
        </w:rPr>
      </w:pPr>
      <w:r w:rsidRPr="004115C3">
        <w:rPr>
          <w:sz w:val="24"/>
          <w:szCs w:val="24"/>
        </w:rPr>
        <w:br w:type="page"/>
      </w:r>
    </w:p>
    <w:p w14:paraId="7C2453CF" w14:textId="77777777" w:rsidR="00411E1A" w:rsidRPr="00CA0AC7" w:rsidRDefault="00411E1A" w:rsidP="006220F1">
      <w:pPr>
        <w:spacing w:line="240" w:lineRule="auto"/>
        <w:outlineLvl w:val="0"/>
        <w:rPr>
          <w:b/>
          <w:sz w:val="24"/>
          <w:szCs w:val="24"/>
        </w:rPr>
      </w:pPr>
      <w:r w:rsidRPr="00CA0AC7">
        <w:rPr>
          <w:b/>
          <w:sz w:val="24"/>
          <w:szCs w:val="24"/>
        </w:rPr>
        <w:t>REFERENCES</w:t>
      </w:r>
    </w:p>
    <w:p w14:paraId="18B02C1B" w14:textId="77777777" w:rsidR="00E043C1" w:rsidRPr="004115C3" w:rsidRDefault="00E043C1" w:rsidP="006220F1">
      <w:pPr>
        <w:spacing w:line="240" w:lineRule="auto"/>
        <w:rPr>
          <w:rFonts w:eastAsia="Times New Roman"/>
        </w:rPr>
      </w:pPr>
    </w:p>
    <w:p w14:paraId="3998BDAF" w14:textId="39122321"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1</w:t>
      </w:r>
      <w:r w:rsidR="00B87E38">
        <w:rPr>
          <w:rFonts w:ascii="Arial" w:hAnsi="Arial" w:cs="Arial"/>
          <w:color w:val="000000"/>
          <w:sz w:val="22"/>
          <w:szCs w:val="22"/>
          <w:shd w:val="clear" w:color="auto" w:fill="FFFFFF"/>
        </w:rPr>
        <w:t xml:space="preserve">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Sturtevant JL, Anema A, Brownstein JS. The new international health regulations: </w:t>
      </w:r>
    </w:p>
    <w:p w14:paraId="33B1AD0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considerations for global public health surveillance</w:t>
      </w:r>
      <w:r w:rsidRPr="004115C3">
        <w:rPr>
          <w:rFonts w:ascii="Arial" w:hAnsi="Arial" w:cs="Arial"/>
          <w:i/>
          <w:iCs/>
          <w:color w:val="000000"/>
          <w:sz w:val="22"/>
          <w:szCs w:val="22"/>
          <w:shd w:val="clear" w:color="auto" w:fill="FFFFFF"/>
        </w:rPr>
        <w:t xml:space="preserve">. Disaster Med Public Health Prep </w:t>
      </w:r>
    </w:p>
    <w:p w14:paraId="4248BAB1"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 xml:space="preserve">2007; </w:t>
      </w:r>
      <w:r w:rsidRPr="004115C3">
        <w:rPr>
          <w:rFonts w:ascii="Arial" w:hAnsi="Arial" w:cs="Arial"/>
          <w:b/>
          <w:bCs/>
          <w:color w:val="000000"/>
          <w:sz w:val="22"/>
          <w:szCs w:val="22"/>
          <w:shd w:val="clear" w:color="auto" w:fill="FFFFFF"/>
        </w:rPr>
        <w:t>1</w:t>
      </w:r>
      <w:r w:rsidRPr="004115C3">
        <w:rPr>
          <w:rFonts w:ascii="Arial" w:hAnsi="Arial" w:cs="Arial"/>
          <w:color w:val="000000"/>
          <w:sz w:val="22"/>
          <w:szCs w:val="22"/>
          <w:shd w:val="clear" w:color="auto" w:fill="FFFFFF"/>
        </w:rPr>
        <w:t>: 117-21.</w:t>
      </w:r>
    </w:p>
    <w:p w14:paraId="7B2EF283" w14:textId="58465ACE"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2</w:t>
      </w:r>
      <w:r w:rsidR="00B87E38">
        <w:rPr>
          <w:rFonts w:ascii="Arial" w:hAnsi="Arial" w:cs="Arial"/>
          <w:color w:val="000000"/>
          <w:sz w:val="22"/>
          <w:szCs w:val="22"/>
          <w:shd w:val="clear" w:color="auto" w:fill="FFFFFF"/>
        </w:rPr>
        <w:t xml:space="preserve">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Morse SS. Public health surveillance and infectious disease detection. </w:t>
      </w:r>
      <w:r w:rsidRPr="004115C3">
        <w:rPr>
          <w:rFonts w:ascii="Arial" w:hAnsi="Arial" w:cs="Arial"/>
          <w:i/>
          <w:iCs/>
          <w:color w:val="000000"/>
          <w:sz w:val="22"/>
          <w:szCs w:val="22"/>
          <w:shd w:val="clear" w:color="auto" w:fill="FFFFFF"/>
        </w:rPr>
        <w:t xml:space="preserve">Biosecur </w:t>
      </w:r>
    </w:p>
    <w:p w14:paraId="531A801A" w14:textId="77777777" w:rsidR="00E043C1" w:rsidRDefault="00E043C1" w:rsidP="006220F1">
      <w:pPr>
        <w:pStyle w:val="NormalWeb"/>
        <w:spacing w:before="0" w:beforeAutospacing="0" w:after="0" w:afterAutospacing="0"/>
        <w:ind w:firstLine="720"/>
        <w:rPr>
          <w:rFonts w:ascii="Arial" w:hAnsi="Arial" w:cs="Arial"/>
          <w:color w:val="000000"/>
          <w:sz w:val="22"/>
          <w:szCs w:val="22"/>
          <w:shd w:val="clear" w:color="auto" w:fill="FFFFFF"/>
        </w:rPr>
      </w:pPr>
      <w:r w:rsidRPr="004115C3">
        <w:rPr>
          <w:rFonts w:ascii="Arial" w:hAnsi="Arial" w:cs="Arial"/>
          <w:i/>
          <w:iCs/>
          <w:color w:val="000000"/>
          <w:sz w:val="22"/>
          <w:szCs w:val="22"/>
          <w:shd w:val="clear" w:color="auto" w:fill="FFFFFF"/>
        </w:rPr>
        <w:t xml:space="preserve">Bioterror </w:t>
      </w:r>
      <w:r w:rsidRPr="004115C3">
        <w:rPr>
          <w:rFonts w:ascii="Arial" w:hAnsi="Arial" w:cs="Arial"/>
          <w:color w:val="000000"/>
          <w:sz w:val="22"/>
          <w:szCs w:val="22"/>
          <w:shd w:val="clear" w:color="auto" w:fill="FFFFFF"/>
        </w:rPr>
        <w:t xml:space="preserve">2012;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6-16.</w:t>
      </w:r>
    </w:p>
    <w:p w14:paraId="3AB150AB" w14:textId="77777777" w:rsidR="00272A2B" w:rsidRPr="004115C3" w:rsidRDefault="00272A2B" w:rsidP="00272A2B">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3</w:t>
      </w:r>
      <w:r>
        <w:rPr>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Hartley DM, Nelson NP, Walters R, Arthur R, Yangarber R, Madoff L, et al. Landscape of </w:t>
      </w:r>
    </w:p>
    <w:p w14:paraId="3F708730" w14:textId="77777777" w:rsidR="00272A2B" w:rsidRPr="004115C3" w:rsidRDefault="00272A2B" w:rsidP="00272A2B">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international event-based biosurveillance.</w:t>
      </w:r>
      <w:r w:rsidRPr="004115C3">
        <w:rPr>
          <w:rFonts w:ascii="Arial" w:hAnsi="Arial" w:cs="Arial"/>
          <w:i/>
          <w:iCs/>
          <w:color w:val="000000"/>
          <w:sz w:val="22"/>
          <w:szCs w:val="22"/>
          <w:shd w:val="clear" w:color="auto" w:fill="FFFFFF"/>
        </w:rPr>
        <w:t xml:space="preserve"> Emerg Health Threats J</w:t>
      </w:r>
      <w:r w:rsidRPr="004115C3">
        <w:rPr>
          <w:rFonts w:ascii="Arial" w:hAnsi="Arial" w:cs="Arial"/>
          <w:color w:val="000000"/>
          <w:sz w:val="22"/>
          <w:szCs w:val="22"/>
          <w:shd w:val="clear" w:color="auto" w:fill="FFFFFF"/>
        </w:rPr>
        <w:t xml:space="preserve"> 2010; </w:t>
      </w:r>
      <w:r w:rsidRPr="004115C3">
        <w:rPr>
          <w:rFonts w:ascii="Arial" w:hAnsi="Arial" w:cs="Arial"/>
          <w:b/>
          <w:bCs/>
          <w:color w:val="000000"/>
          <w:sz w:val="22"/>
          <w:szCs w:val="22"/>
          <w:shd w:val="clear" w:color="auto" w:fill="FFFFFF"/>
        </w:rPr>
        <w:t>3</w:t>
      </w:r>
      <w:r w:rsidRPr="004115C3">
        <w:rPr>
          <w:rFonts w:ascii="Arial" w:hAnsi="Arial" w:cs="Arial"/>
          <w:color w:val="000000"/>
          <w:sz w:val="22"/>
          <w:szCs w:val="22"/>
          <w:shd w:val="clear" w:color="auto" w:fill="FFFFFF"/>
        </w:rPr>
        <w:t>: e3.</w:t>
      </w:r>
    </w:p>
    <w:p w14:paraId="5AFF18D3"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4</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Wilson K, Brownstein JS. Early detection of disease outbreaks using the internet. </w:t>
      </w:r>
      <w:r w:rsidR="00E043C1" w:rsidRPr="004115C3">
        <w:rPr>
          <w:rFonts w:ascii="Arial" w:hAnsi="Arial" w:cs="Arial"/>
          <w:i/>
          <w:iCs/>
          <w:color w:val="000000"/>
          <w:sz w:val="22"/>
          <w:szCs w:val="22"/>
        </w:rPr>
        <w:t xml:space="preserve">Can </w:t>
      </w:r>
    </w:p>
    <w:p w14:paraId="07682F1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Med Assoc J </w:t>
      </w:r>
      <w:r w:rsidRPr="004115C3">
        <w:rPr>
          <w:rFonts w:ascii="Arial" w:hAnsi="Arial" w:cs="Arial"/>
          <w:color w:val="000000"/>
          <w:sz w:val="22"/>
          <w:szCs w:val="22"/>
        </w:rPr>
        <w:t xml:space="preserve">2009; </w:t>
      </w:r>
      <w:r w:rsidRPr="004115C3">
        <w:rPr>
          <w:rFonts w:ascii="Arial" w:hAnsi="Arial" w:cs="Arial"/>
          <w:b/>
          <w:bCs/>
          <w:color w:val="000000"/>
          <w:sz w:val="22"/>
          <w:szCs w:val="22"/>
        </w:rPr>
        <w:t>180</w:t>
      </w:r>
      <w:r w:rsidRPr="004115C3">
        <w:rPr>
          <w:rFonts w:ascii="Arial" w:hAnsi="Arial" w:cs="Arial"/>
          <w:color w:val="000000"/>
          <w:sz w:val="22"/>
          <w:szCs w:val="22"/>
        </w:rPr>
        <w:t>: 829-31.</w:t>
      </w:r>
    </w:p>
    <w:p w14:paraId="42E285E7"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5</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Salathe M, Bengtsson L, Bodnar TJ, Brewer DD, Brownstein JS, Buckee C, et al. Digital </w:t>
      </w:r>
    </w:p>
    <w:p w14:paraId="0737C9E2" w14:textId="77777777" w:rsidR="00E043C1" w:rsidRPr="004115C3" w:rsidRDefault="00E043C1" w:rsidP="00272A2B">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Epidemiology.</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PLoS Comput Biol</w:t>
      </w:r>
      <w:r w:rsidRPr="004115C3">
        <w:rPr>
          <w:rFonts w:ascii="Arial" w:hAnsi="Arial" w:cs="Arial"/>
          <w:color w:val="000000"/>
          <w:sz w:val="22"/>
          <w:szCs w:val="22"/>
          <w:shd w:val="clear" w:color="auto" w:fill="FFFFFF"/>
        </w:rPr>
        <w:t xml:space="preserve"> 2012; </w:t>
      </w:r>
      <w:r w:rsidRPr="004115C3">
        <w:rPr>
          <w:rFonts w:ascii="Arial" w:hAnsi="Arial" w:cs="Arial"/>
          <w:b/>
          <w:bCs/>
          <w:color w:val="000000"/>
          <w:sz w:val="22"/>
          <w:szCs w:val="22"/>
          <w:shd w:val="clear" w:color="auto" w:fill="FFFFFF"/>
        </w:rPr>
        <w:t>8</w:t>
      </w:r>
      <w:r w:rsidRPr="004115C3">
        <w:rPr>
          <w:rFonts w:ascii="Arial" w:hAnsi="Arial" w:cs="Arial"/>
          <w:color w:val="000000"/>
          <w:sz w:val="22"/>
          <w:szCs w:val="22"/>
          <w:shd w:val="clear" w:color="auto" w:fill="FFFFFF"/>
        </w:rPr>
        <w:t xml:space="preserve">: e1002616. </w:t>
      </w:r>
    </w:p>
    <w:p w14:paraId="0248AA36"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6</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Gates CM, Holmstrom LK, Biggers KE, Beckham TR. Integrating novel data streams to </w:t>
      </w:r>
    </w:p>
    <w:p w14:paraId="38B69B8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support biosurveillance in commercial livestock production systems in developed </w:t>
      </w:r>
    </w:p>
    <w:p w14:paraId="507A6A6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countries: challenges and opportunities. </w:t>
      </w:r>
      <w:r w:rsidRPr="004115C3">
        <w:rPr>
          <w:rFonts w:ascii="Arial" w:hAnsi="Arial" w:cs="Arial"/>
          <w:color w:val="020202"/>
          <w:sz w:val="23"/>
          <w:szCs w:val="23"/>
          <w:shd w:val="clear" w:color="auto" w:fill="FFFFFF"/>
        </w:rPr>
        <w:t xml:space="preserve">Front Public Health 2015 Apr 28. Available </w:t>
      </w:r>
    </w:p>
    <w:p w14:paraId="0351F89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20202"/>
          <w:sz w:val="23"/>
          <w:szCs w:val="23"/>
          <w:shd w:val="clear" w:color="auto" w:fill="FFFFFF"/>
        </w:rPr>
        <w:t>from: http://journal.frontiersin.org/article/10.3389/fpubh.2015.00074/abstract</w:t>
      </w:r>
    </w:p>
    <w:p w14:paraId="7ABBAC7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7</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 xml:space="preserve">Baker MG, Fidler DP. Global public health surveillance under new international health </w:t>
      </w:r>
    </w:p>
    <w:p w14:paraId="0CD581F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regulations.</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Emerg Infect Dis</w:t>
      </w:r>
      <w:r w:rsidRPr="004115C3">
        <w:rPr>
          <w:rFonts w:ascii="Arial" w:hAnsi="Arial" w:cs="Arial"/>
          <w:color w:val="000000"/>
          <w:sz w:val="22"/>
          <w:szCs w:val="22"/>
          <w:shd w:val="clear" w:color="auto" w:fill="FFFFFF"/>
        </w:rPr>
        <w:t xml:space="preserve"> </w:t>
      </w:r>
      <w:r w:rsidRPr="004115C3">
        <w:rPr>
          <w:rFonts w:ascii="Arial" w:hAnsi="Arial" w:cs="Arial"/>
          <w:color w:val="000000"/>
          <w:sz w:val="22"/>
          <w:szCs w:val="22"/>
        </w:rPr>
        <w:t xml:space="preserve">2006; </w:t>
      </w:r>
      <w:r w:rsidRPr="004115C3">
        <w:rPr>
          <w:rFonts w:ascii="Arial" w:hAnsi="Arial" w:cs="Arial"/>
          <w:b/>
          <w:bCs/>
          <w:color w:val="000000"/>
          <w:sz w:val="22"/>
          <w:szCs w:val="22"/>
        </w:rPr>
        <w:t>12</w:t>
      </w:r>
      <w:r w:rsidRPr="004115C3">
        <w:rPr>
          <w:rFonts w:ascii="Arial" w:hAnsi="Arial" w:cs="Arial"/>
          <w:color w:val="000000"/>
          <w:sz w:val="22"/>
          <w:szCs w:val="22"/>
        </w:rPr>
        <w:t>: 1058-65.</w:t>
      </w:r>
    </w:p>
    <w:p w14:paraId="75E6EA6A" w14:textId="60E41408"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8</w:t>
      </w:r>
      <w:ins w:id="56" w:author="Toph Allen" w:date="2015-12-07T11:20:00Z">
        <w:r w:rsidR="00B87E38">
          <w:rPr>
            <w:rFonts w:ascii="Arial" w:hAnsi="Arial" w:cs="Arial"/>
            <w:color w:val="000000"/>
            <w:sz w:val="22"/>
            <w:szCs w:val="22"/>
            <w:shd w:val="clear" w:color="auto" w:fill="FFFFFF"/>
          </w:rPr>
          <w:t xml:space="preserve">  </w:t>
        </w:r>
      </w:ins>
      <w:r w:rsidRPr="004115C3">
        <w:rPr>
          <w:rFonts w:ascii="Arial" w:hAnsi="Arial" w:cs="Arial"/>
          <w:color w:val="000000"/>
          <w:sz w:val="22"/>
          <w:szCs w:val="22"/>
          <w:shd w:val="clear" w:color="auto" w:fill="FFFFFF"/>
        </w:rPr>
        <w:t>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Obama, B. National Strategy for Biosurveillance. 2012. Available from:</w:t>
      </w:r>
    </w:p>
    <w:p w14:paraId="36BBEBFB" w14:textId="77777777" w:rsidR="00E043C1" w:rsidRPr="004115C3" w:rsidRDefault="0068205E" w:rsidP="006220F1">
      <w:pPr>
        <w:pStyle w:val="NormalWeb"/>
        <w:spacing w:before="0" w:beforeAutospacing="0" w:after="0" w:afterAutospacing="0"/>
        <w:ind w:firstLine="720"/>
        <w:rPr>
          <w:rFonts w:ascii="Arial" w:hAnsi="Arial" w:cs="Arial"/>
        </w:rPr>
      </w:pPr>
      <w:hyperlink r:id="rId10" w:history="1">
        <w:r w:rsidR="00E043C1" w:rsidRPr="004115C3">
          <w:rPr>
            <w:rStyle w:val="Hyperlink"/>
            <w:rFonts w:ascii="Arial" w:hAnsi="Arial" w:cs="Arial"/>
            <w:color w:val="000000"/>
            <w:sz w:val="22"/>
            <w:szCs w:val="22"/>
          </w:rPr>
          <w:t>https://www.whitehouse.gov/sites/default/files/National_Strategy_for_Biosurveillance_Jul</w:t>
        </w:r>
      </w:hyperlink>
    </w:p>
    <w:p w14:paraId="6258BF3E" w14:textId="77777777" w:rsidR="00E043C1" w:rsidRPr="004115C3" w:rsidRDefault="0068205E" w:rsidP="006220F1">
      <w:pPr>
        <w:pStyle w:val="NormalWeb"/>
        <w:spacing w:before="0" w:beforeAutospacing="0" w:after="0" w:afterAutospacing="0"/>
        <w:ind w:left="720"/>
        <w:rPr>
          <w:rFonts w:ascii="Arial" w:hAnsi="Arial" w:cs="Arial"/>
        </w:rPr>
      </w:pPr>
      <w:hyperlink r:id="rId11" w:history="1">
        <w:r w:rsidR="00E043C1" w:rsidRPr="004115C3">
          <w:rPr>
            <w:rStyle w:val="Hyperlink"/>
            <w:rFonts w:ascii="Arial" w:hAnsi="Arial" w:cs="Arial"/>
            <w:color w:val="000000"/>
            <w:sz w:val="22"/>
            <w:szCs w:val="22"/>
          </w:rPr>
          <w:t>y_2012.pdf</w:t>
        </w:r>
      </w:hyperlink>
      <w:r w:rsidR="00E043C1" w:rsidRPr="004115C3">
        <w:rPr>
          <w:rFonts w:ascii="Arial" w:hAnsi="Arial" w:cs="Arial"/>
          <w:color w:val="000000"/>
          <w:sz w:val="22"/>
          <w:szCs w:val="22"/>
        </w:rPr>
        <w:t xml:space="preserve"> (accessed Aug 15, 2015). </w:t>
      </w:r>
    </w:p>
    <w:p w14:paraId="01AD9D2C"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9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Thacker SB, Berkelman RL. Public health surveillance in the united states. </w:t>
      </w:r>
    </w:p>
    <w:p w14:paraId="7C7346D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Epidemiol Rev </w:t>
      </w:r>
      <w:r w:rsidRPr="004115C3">
        <w:rPr>
          <w:rFonts w:ascii="Arial" w:hAnsi="Arial" w:cs="Arial"/>
          <w:color w:val="000000"/>
          <w:sz w:val="22"/>
          <w:szCs w:val="22"/>
          <w:shd w:val="clear" w:color="auto" w:fill="FFFFFF"/>
        </w:rPr>
        <w:t xml:space="preserve">1988;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:164-90.</w:t>
      </w:r>
    </w:p>
    <w:p w14:paraId="6D70DC14" w14:textId="28E15219"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10</w:t>
      </w:r>
      <w:ins w:id="57" w:author="Toph Allen" w:date="2015-12-07T11:20:00Z">
        <w:r w:rsidR="00B87E38">
          <w:rPr>
            <w:rFonts w:ascii="Arial" w:hAnsi="Arial" w:cs="Arial"/>
            <w:color w:val="000000"/>
            <w:sz w:val="22"/>
            <w:szCs w:val="22"/>
          </w:rPr>
          <w:t xml:space="preserve"> </w:t>
        </w:r>
      </w:ins>
      <w:r w:rsidRPr="004115C3">
        <w:rPr>
          <w:rStyle w:val="apple-tab-span"/>
          <w:rFonts w:ascii="Arial" w:hAnsi="Arial" w:cs="Arial"/>
          <w:color w:val="000000"/>
          <w:sz w:val="22"/>
          <w:szCs w:val="22"/>
        </w:rPr>
        <w:tab/>
      </w:r>
      <w:r w:rsidRPr="004115C3">
        <w:rPr>
          <w:rFonts w:ascii="Arial" w:hAnsi="Arial" w:cs="Arial"/>
          <w:color w:val="000000"/>
          <w:sz w:val="22"/>
          <w:szCs w:val="22"/>
        </w:rPr>
        <w:t>Margevicius KJ.</w:t>
      </w:r>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Advancing a framework to enable characterization and evaluation of </w:t>
      </w:r>
    </w:p>
    <w:p w14:paraId="1DB7CA80"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data streams useful for biosurveillance. </w:t>
      </w:r>
      <w:r w:rsidRPr="004115C3">
        <w:rPr>
          <w:rFonts w:ascii="Arial" w:hAnsi="Arial" w:cs="Arial"/>
          <w:i/>
          <w:iCs/>
          <w:color w:val="000000"/>
          <w:sz w:val="22"/>
          <w:szCs w:val="22"/>
        </w:rPr>
        <w:t>PLOS ONE</w:t>
      </w:r>
      <w:r w:rsidRPr="004115C3">
        <w:rPr>
          <w:rFonts w:ascii="Arial" w:hAnsi="Arial" w:cs="Arial"/>
          <w:color w:val="000000"/>
          <w:sz w:val="22"/>
          <w:szCs w:val="22"/>
        </w:rPr>
        <w:t xml:space="preserve"> 2014 [cited 2015 Oct </w:t>
      </w:r>
    </w:p>
    <w:p w14:paraId="2EE0653F"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 xml:space="preserve">23]; </w:t>
      </w:r>
      <w:r w:rsidRPr="004115C3">
        <w:rPr>
          <w:rFonts w:ascii="Arial" w:hAnsi="Arial" w:cs="Arial"/>
          <w:b/>
          <w:bCs/>
          <w:color w:val="000000"/>
          <w:sz w:val="22"/>
          <w:szCs w:val="22"/>
        </w:rPr>
        <w:t>9</w:t>
      </w:r>
      <w:r w:rsidRPr="004115C3">
        <w:rPr>
          <w:rFonts w:ascii="Arial" w:hAnsi="Arial" w:cs="Arial"/>
          <w:color w:val="000000"/>
          <w:sz w:val="22"/>
          <w:szCs w:val="22"/>
        </w:rPr>
        <w:t xml:space="preserve">: </w:t>
      </w:r>
      <w:r w:rsidRPr="004115C3">
        <w:rPr>
          <w:rFonts w:ascii="Arial" w:hAnsi="Arial" w:cs="Arial"/>
          <w:color w:val="000000"/>
          <w:sz w:val="22"/>
          <w:szCs w:val="22"/>
          <w:shd w:val="clear" w:color="auto" w:fill="FFFFFF"/>
        </w:rPr>
        <w:t>e83730. doi:10.1371/journal.pone.0083730.</w:t>
      </w:r>
    </w:p>
    <w:p w14:paraId="7198E61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11</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Henning KJ. What Is syndromic surveillance? </w:t>
      </w: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2004; </w:t>
      </w:r>
    </w:p>
    <w:p w14:paraId="11BF259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b/>
          <w:bCs/>
          <w:color w:val="000000"/>
          <w:sz w:val="22"/>
          <w:szCs w:val="22"/>
        </w:rPr>
        <w:t>53</w:t>
      </w:r>
      <w:r w:rsidRPr="004115C3">
        <w:rPr>
          <w:rFonts w:ascii="Arial" w:hAnsi="Arial" w:cs="Arial"/>
          <w:color w:val="000000"/>
          <w:sz w:val="22"/>
          <w:szCs w:val="22"/>
        </w:rPr>
        <w:t>(suppl): 5-11.</w:t>
      </w:r>
    </w:p>
    <w:p w14:paraId="6D12F995"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12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Wagner MM, Moore AW, Aryel RM, editors. Handbook of Biosurveillance. Waltham: </w:t>
      </w:r>
    </w:p>
    <w:p w14:paraId="0BFDCB8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Academic Press; 2011.</w:t>
      </w:r>
    </w:p>
    <w:p w14:paraId="2274EFCD"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13</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Biosurveillance. Washington, DC: National Association of County &amp; City Health </w:t>
      </w:r>
    </w:p>
    <w:p w14:paraId="7B206070"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 xml:space="preserve">Officials; 2015 [cited 2015]. Available from: </w:t>
      </w:r>
      <w:hyperlink r:id="rId12" w:history="1">
        <w:r w:rsidRPr="004115C3">
          <w:rPr>
            <w:rStyle w:val="Hyperlink"/>
            <w:rFonts w:ascii="Arial" w:hAnsi="Arial" w:cs="Arial"/>
            <w:color w:val="000000"/>
            <w:sz w:val="22"/>
            <w:szCs w:val="22"/>
          </w:rPr>
          <w:t>http://naccho.org/topics/emergency/biosurveillance/index.cfm</w:t>
        </w:r>
      </w:hyperlink>
      <w:r w:rsidRPr="004115C3">
        <w:rPr>
          <w:rFonts w:ascii="Arial" w:hAnsi="Arial" w:cs="Arial"/>
          <w:color w:val="000000"/>
          <w:sz w:val="22"/>
          <w:szCs w:val="22"/>
        </w:rPr>
        <w:t>.</w:t>
      </w:r>
    </w:p>
    <w:p w14:paraId="2420A824"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14</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May L, Chretien J, Pavlin JA. Beyond traditional surveillance: applying </w:t>
      </w:r>
    </w:p>
    <w:p w14:paraId="13DF45D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syndromic surveillance to developing settings - opportunities and challenges. </w:t>
      </w:r>
      <w:r w:rsidRPr="004115C3">
        <w:rPr>
          <w:rFonts w:ascii="Arial" w:hAnsi="Arial" w:cs="Arial"/>
          <w:i/>
          <w:iCs/>
          <w:color w:val="000000"/>
          <w:sz w:val="22"/>
          <w:szCs w:val="22"/>
        </w:rPr>
        <w:t xml:space="preserve">BMC Pub </w:t>
      </w:r>
    </w:p>
    <w:p w14:paraId="778838D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Health </w:t>
      </w:r>
      <w:r w:rsidRPr="004115C3">
        <w:rPr>
          <w:rFonts w:ascii="Arial" w:hAnsi="Arial" w:cs="Arial"/>
          <w:color w:val="000000"/>
          <w:sz w:val="22"/>
          <w:szCs w:val="22"/>
        </w:rPr>
        <w:t>2009;</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9: </w:t>
      </w:r>
      <w:r w:rsidRPr="004115C3">
        <w:rPr>
          <w:rFonts w:ascii="Arial" w:hAnsi="Arial" w:cs="Arial"/>
          <w:color w:val="000000"/>
          <w:sz w:val="22"/>
          <w:szCs w:val="22"/>
        </w:rPr>
        <w:t>242.</w:t>
      </w:r>
    </w:p>
    <w:p w14:paraId="3FF9EFE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15</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Katz R, May L, Baker J, Test E. Redefining syndromic surveillance. </w:t>
      </w:r>
      <w:r w:rsidRPr="004115C3">
        <w:rPr>
          <w:rFonts w:ascii="Arial" w:hAnsi="Arial" w:cs="Arial"/>
          <w:i/>
          <w:iCs/>
          <w:color w:val="000000"/>
          <w:sz w:val="22"/>
          <w:szCs w:val="22"/>
        </w:rPr>
        <w:t>J Epidemiol Glob</w:t>
      </w:r>
    </w:p>
    <w:p w14:paraId="7275D36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Health</w:t>
      </w:r>
      <w:r w:rsidRPr="004115C3">
        <w:rPr>
          <w:rFonts w:ascii="Arial" w:hAnsi="Arial" w:cs="Arial"/>
          <w:color w:val="000000"/>
          <w:sz w:val="22"/>
          <w:szCs w:val="22"/>
        </w:rPr>
        <w:t xml:space="preserve"> 2011;</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1: </w:t>
      </w:r>
      <w:r w:rsidRPr="004115C3">
        <w:rPr>
          <w:rFonts w:ascii="Arial" w:hAnsi="Arial" w:cs="Arial"/>
          <w:color w:val="000000"/>
          <w:sz w:val="22"/>
          <w:szCs w:val="22"/>
        </w:rPr>
        <w:t>21-31</w:t>
      </w:r>
    </w:p>
    <w:p w14:paraId="2D3CDA42" w14:textId="0D92160E"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16</w:t>
      </w:r>
      <w:r w:rsidR="00B87E38">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Fox LM. Update: Outbreak of severe acute respiratory syndrome --- Worldwide, 2003. </w:t>
      </w:r>
    </w:p>
    <w:p w14:paraId="128DF1EB"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2003; </w:t>
      </w:r>
      <w:r w:rsidRPr="004115C3">
        <w:rPr>
          <w:rFonts w:ascii="Arial" w:hAnsi="Arial" w:cs="Arial"/>
          <w:b/>
          <w:bCs/>
          <w:color w:val="000000"/>
          <w:sz w:val="22"/>
          <w:szCs w:val="22"/>
        </w:rPr>
        <w:t>52</w:t>
      </w:r>
      <w:r w:rsidRPr="004115C3">
        <w:rPr>
          <w:rFonts w:ascii="Arial" w:hAnsi="Arial" w:cs="Arial"/>
          <w:color w:val="000000"/>
          <w:sz w:val="22"/>
          <w:szCs w:val="22"/>
        </w:rPr>
        <w:t>(13); 269-72.</w:t>
      </w:r>
    </w:p>
    <w:p w14:paraId="6A8672F9" w14:textId="77777777" w:rsidR="00272A2B" w:rsidRDefault="00272A2B" w:rsidP="00272A2B">
      <w:pPr>
        <w:ind w:left="720" w:hanging="720"/>
      </w:pPr>
      <w:r>
        <w:t>17</w:t>
      </w:r>
      <w:r w:rsidRPr="00272A2B">
        <w:t xml:space="preserve"> </w:t>
      </w:r>
      <w:r>
        <w:tab/>
        <w:t xml:space="preserve">Mykhalovskiy E, Weir L. The global public health intelligence network and early warning outbreak detection: a canadian contribution to global public health. </w:t>
      </w:r>
      <w:r>
        <w:rPr>
          <w:i/>
        </w:rPr>
        <w:t xml:space="preserve">Can J Public Health </w:t>
      </w:r>
      <w:r>
        <w:t xml:space="preserve">2006; </w:t>
      </w:r>
      <w:r>
        <w:rPr>
          <w:b/>
        </w:rPr>
        <w:t>97</w:t>
      </w:r>
      <w:r>
        <w:t>: 42-4.</w:t>
      </w:r>
    </w:p>
    <w:p w14:paraId="42F5B9E9" w14:textId="77777777" w:rsidR="00272A2B" w:rsidRDefault="00272A2B" w:rsidP="00272A2B">
      <w:pPr>
        <w:ind w:left="720" w:hanging="720"/>
      </w:pPr>
      <w:r>
        <w:t>18</w:t>
      </w:r>
      <w:r>
        <w:tab/>
        <w:t xml:space="preserve">Madoff L, Woodall JP. Internet and the global monitoring of emerging diseases: lessons from the first 10 years of ProMED-mail. </w:t>
      </w:r>
      <w:r>
        <w:rPr>
          <w:i/>
        </w:rPr>
        <w:t xml:space="preserve">Arch Med Res </w:t>
      </w:r>
      <w:r>
        <w:t xml:space="preserve">2005; </w:t>
      </w:r>
      <w:r>
        <w:rPr>
          <w:b/>
        </w:rPr>
        <w:t xml:space="preserve">36: </w:t>
      </w:r>
      <w:r>
        <w:t>724-30.</w:t>
      </w:r>
    </w:p>
    <w:p w14:paraId="67E9F85C" w14:textId="77777777" w:rsidR="00272A2B" w:rsidRDefault="00272A2B" w:rsidP="00272A2B">
      <w:r>
        <w:t>19</w:t>
      </w:r>
      <w:r w:rsidRPr="00272A2B">
        <w:t xml:space="preserve"> </w:t>
      </w:r>
      <w:r>
        <w:tab/>
        <w:t>B</w:t>
      </w:r>
      <w:r w:rsidRPr="00355D42">
        <w:rPr>
          <w:rFonts w:ascii="Lucida Grande" w:hAnsi="Lucida Grande" w:cs="Lucida Grande"/>
        </w:rPr>
        <w:t>é</w:t>
      </w:r>
      <w:r>
        <w:t>dard Y, Henriques WD. Modern information technologies in environmental health</w:t>
      </w:r>
    </w:p>
    <w:p w14:paraId="15E9BDA9" w14:textId="77777777" w:rsidR="00272A2B" w:rsidRDefault="00272A2B" w:rsidP="00272A2B">
      <w:pPr>
        <w:ind w:firstLine="720"/>
      </w:pPr>
      <w:r>
        <w:t xml:space="preserve">surveillance: an overview and analysis. </w:t>
      </w:r>
      <w:r>
        <w:rPr>
          <w:i/>
        </w:rPr>
        <w:t xml:space="preserve">Can J Public Health </w:t>
      </w:r>
      <w:r>
        <w:t xml:space="preserve">2002; </w:t>
      </w:r>
      <w:r>
        <w:rPr>
          <w:b/>
        </w:rPr>
        <w:t>93:</w:t>
      </w:r>
      <w:r>
        <w:t xml:space="preserve"> S29-33.</w:t>
      </w:r>
    </w:p>
    <w:p w14:paraId="431DC6E0" w14:textId="77777777" w:rsidR="00272A2B" w:rsidRDefault="00272A2B" w:rsidP="00272A2B">
      <w:pPr>
        <w:pStyle w:val="NormalWeb"/>
        <w:spacing w:before="0" w:beforeAutospacing="0" w:after="0" w:afterAutospacing="0"/>
        <w:rPr>
          <w:rFonts w:ascii="Arial" w:hAnsi="Arial" w:cs="Arial"/>
          <w:color w:val="000000"/>
          <w:sz w:val="22"/>
          <w:szCs w:val="22"/>
        </w:rPr>
      </w:pPr>
    </w:p>
    <w:p w14:paraId="686347FA" w14:textId="77777777" w:rsidR="00272A2B" w:rsidRPr="004115C3" w:rsidRDefault="00272A2B" w:rsidP="006220F1">
      <w:pPr>
        <w:pStyle w:val="NormalWeb"/>
        <w:spacing w:before="0" w:beforeAutospacing="0" w:after="0" w:afterAutospacing="0"/>
        <w:ind w:firstLine="720"/>
        <w:rPr>
          <w:rFonts w:ascii="Arial" w:hAnsi="Arial" w:cs="Arial"/>
        </w:rPr>
      </w:pPr>
    </w:p>
    <w:p w14:paraId="43CD4266"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20</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Tozzi, J. </w:t>
      </w:r>
      <w:r w:rsidR="00E043C1" w:rsidRPr="004115C3">
        <w:rPr>
          <w:rFonts w:ascii="Arial" w:hAnsi="Arial" w:cs="Arial"/>
          <w:color w:val="000000"/>
          <w:sz w:val="22"/>
          <w:szCs w:val="22"/>
          <w:shd w:val="clear" w:color="auto" w:fill="FFFFFF"/>
        </w:rPr>
        <w:t>U.S. Health-Care Spending Is on the Rise Again.</w:t>
      </w:r>
      <w:r w:rsidR="00E043C1" w:rsidRPr="004115C3">
        <w:rPr>
          <w:rFonts w:ascii="Arial" w:hAnsi="Arial" w:cs="Arial"/>
          <w:i/>
          <w:iCs/>
          <w:color w:val="000000"/>
          <w:sz w:val="22"/>
          <w:szCs w:val="22"/>
          <w:shd w:val="clear" w:color="auto" w:fill="FFFFFF"/>
        </w:rPr>
        <w:t xml:space="preserve"> Bloomberg Business </w:t>
      </w:r>
      <w:r w:rsidR="00E043C1" w:rsidRPr="004115C3">
        <w:rPr>
          <w:rFonts w:ascii="Arial" w:hAnsi="Arial" w:cs="Arial"/>
          <w:color w:val="000000"/>
          <w:sz w:val="22"/>
          <w:szCs w:val="22"/>
          <w:shd w:val="clear" w:color="auto" w:fill="FFFFFF"/>
        </w:rPr>
        <w:t xml:space="preserve">2015 </w:t>
      </w:r>
    </w:p>
    <w:p w14:paraId="3479113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Feb 18 [cited 2015 Oct 26] Available from:</w:t>
      </w:r>
    </w:p>
    <w:p w14:paraId="2395E30A" w14:textId="77777777" w:rsidR="00E043C1" w:rsidRDefault="0068205E" w:rsidP="006220F1">
      <w:pPr>
        <w:pStyle w:val="NormalWeb"/>
        <w:spacing w:before="0" w:beforeAutospacing="0" w:after="0" w:afterAutospacing="0"/>
        <w:ind w:left="720"/>
        <w:rPr>
          <w:rFonts w:ascii="Arial" w:hAnsi="Arial" w:cs="Arial"/>
          <w:color w:val="000000"/>
          <w:sz w:val="22"/>
          <w:szCs w:val="22"/>
        </w:rPr>
      </w:pPr>
      <w:hyperlink r:id="rId13" w:history="1">
        <w:r w:rsidR="00E043C1" w:rsidRPr="004115C3">
          <w:rPr>
            <w:rStyle w:val="Hyperlink"/>
            <w:rFonts w:ascii="Arial" w:hAnsi="Arial" w:cs="Arial"/>
            <w:color w:val="000000"/>
            <w:sz w:val="22"/>
            <w:szCs w:val="22"/>
          </w:rPr>
          <w:t>http://www.bloomberg.com/news/articles/2015-02-18/u-s-health-care-spending-is-on-the-rise-again</w:t>
        </w:r>
      </w:hyperlink>
      <w:r w:rsidR="00E043C1" w:rsidRPr="004115C3">
        <w:rPr>
          <w:rFonts w:ascii="Arial" w:hAnsi="Arial" w:cs="Arial"/>
          <w:color w:val="000000"/>
          <w:sz w:val="22"/>
          <w:szCs w:val="22"/>
        </w:rPr>
        <w:t xml:space="preserve"> </w:t>
      </w:r>
    </w:p>
    <w:p w14:paraId="4833C6BB" w14:textId="77777777" w:rsidR="00191DB8" w:rsidRDefault="001552C5" w:rsidP="00727E72">
      <w:pPr>
        <w:pStyle w:val="NormalWeb"/>
        <w:spacing w:before="0" w:beforeAutospacing="0" w:after="0" w:afterAutospacing="0"/>
        <w:ind w:left="720" w:hanging="720"/>
        <w:rPr>
          <w:rFonts w:ascii="Arial" w:hAnsi="Arial" w:cs="Arial"/>
          <w:color w:val="000000"/>
          <w:sz w:val="22"/>
          <w:szCs w:val="22"/>
        </w:rPr>
      </w:pPr>
      <w:bookmarkStart w:id="58" w:name="_GoBack"/>
      <w:r>
        <w:rPr>
          <w:rFonts w:ascii="Arial" w:hAnsi="Arial" w:cs="Arial"/>
          <w:color w:val="000000"/>
          <w:sz w:val="22"/>
          <w:szCs w:val="22"/>
        </w:rPr>
        <w:t>20a</w:t>
      </w:r>
      <w:r>
        <w:rPr>
          <w:rFonts w:ascii="Arial" w:hAnsi="Arial" w:cs="Arial"/>
          <w:color w:val="000000"/>
          <w:sz w:val="22"/>
          <w:szCs w:val="22"/>
        </w:rPr>
        <w:tab/>
      </w:r>
      <w:r w:rsidR="00191DB8" w:rsidRPr="00191DB8">
        <w:rPr>
          <w:rFonts w:ascii="Arial" w:hAnsi="Arial" w:cs="Arial"/>
          <w:color w:val="000000"/>
          <w:sz w:val="22"/>
          <w:szCs w:val="22"/>
        </w:rPr>
        <w:t xml:space="preserve">Chan EH, Brewer TF, Madoff LC, Pollack MP, Sonricker AL, Keller M, Freifeld CC, Blench M, Mawudeku A, Brownstein JS. Global capacity for emerging infectious disease detection. Proc Natl Acad Sci U S A. 2010 Dec 14;107(50):21701-6. </w:t>
      </w:r>
    </w:p>
    <w:p w14:paraId="055BD472" w14:textId="77777777" w:rsidR="00F7200D" w:rsidRPr="00727E72" w:rsidRDefault="00F7200D" w:rsidP="00727E72">
      <w:pPr>
        <w:pStyle w:val="NormalWeb"/>
        <w:spacing w:before="0" w:beforeAutospacing="0" w:after="0" w:afterAutospacing="0"/>
        <w:ind w:left="720" w:hanging="720"/>
        <w:rPr>
          <w:rFonts w:ascii="Arial" w:hAnsi="Arial" w:cs="Arial"/>
          <w:color w:val="000000"/>
          <w:sz w:val="22"/>
          <w:szCs w:val="22"/>
        </w:rPr>
      </w:pPr>
      <w:r>
        <w:rPr>
          <w:rFonts w:ascii="Arial" w:hAnsi="Arial" w:cs="Arial"/>
          <w:color w:val="000000"/>
          <w:sz w:val="22"/>
          <w:szCs w:val="22"/>
        </w:rPr>
        <w:t>20b</w:t>
      </w:r>
      <w:r>
        <w:rPr>
          <w:rFonts w:ascii="Arial" w:hAnsi="Arial" w:cs="Arial"/>
          <w:color w:val="000000"/>
          <w:sz w:val="22"/>
          <w:szCs w:val="22"/>
        </w:rPr>
        <w:tab/>
      </w:r>
      <w:r w:rsidR="001B7985" w:rsidRPr="001B7985">
        <w:rPr>
          <w:rFonts w:ascii="Arial" w:hAnsi="Arial" w:cs="Arial"/>
          <w:color w:val="000000"/>
          <w:sz w:val="22"/>
          <w:szCs w:val="22"/>
        </w:rPr>
        <w:t>Barboza P, Vaillant L, Mawudeku A, Nelson NP, Hartley DM, et al. (2013) Evaluation of Epidemic Intelligence Systems Integrated in the Early Alerting and</w:t>
      </w:r>
      <w:r w:rsidR="001B7985">
        <w:rPr>
          <w:rFonts w:ascii="Arial" w:hAnsi="Arial" w:cs="Arial"/>
          <w:color w:val="000000"/>
          <w:sz w:val="22"/>
          <w:szCs w:val="22"/>
        </w:rPr>
        <w:t xml:space="preserve"> </w:t>
      </w:r>
      <w:r w:rsidR="001B7985" w:rsidRPr="001B7985">
        <w:rPr>
          <w:rFonts w:ascii="Arial" w:hAnsi="Arial" w:cs="Arial"/>
          <w:color w:val="000000"/>
          <w:sz w:val="22"/>
          <w:szCs w:val="22"/>
        </w:rPr>
        <w:t>Reporting Project for the Detection of A/H5N1 Influenza Events. PLoS ONE 8(3): e57252</w:t>
      </w:r>
    </w:p>
    <w:bookmarkEnd w:id="58"/>
    <w:p w14:paraId="2EF1CB18"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21</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Generous N, Fairchild G, Deshpande A, Del Valle SY, Priedhorsky R. Global disease </w:t>
      </w:r>
    </w:p>
    <w:p w14:paraId="0D091B9B"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monitoring and forecasting with wikipedia. </w:t>
      </w:r>
      <w:r w:rsidRPr="004115C3">
        <w:rPr>
          <w:rFonts w:ascii="Arial" w:hAnsi="Arial" w:cs="Arial"/>
          <w:i/>
          <w:iCs/>
          <w:color w:val="000000"/>
          <w:sz w:val="22"/>
          <w:szCs w:val="22"/>
          <w:shd w:val="clear" w:color="auto" w:fill="FFFFFF"/>
        </w:rPr>
        <w:t xml:space="preserve">PLoS Comput Biol </w:t>
      </w:r>
      <w:r w:rsidRPr="004115C3">
        <w:rPr>
          <w:rFonts w:ascii="Arial" w:hAnsi="Arial" w:cs="Arial"/>
          <w:color w:val="000000"/>
          <w:sz w:val="22"/>
          <w:szCs w:val="22"/>
          <w:shd w:val="clear" w:color="auto" w:fill="FFFFFF"/>
        </w:rPr>
        <w:t xml:space="preserve">2014;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xml:space="preserve"> e1003892.</w:t>
      </w:r>
    </w:p>
    <w:p w14:paraId="3174D284"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22</w:t>
      </w:r>
      <w:r w:rsidR="00E043C1" w:rsidRPr="004115C3">
        <w:rPr>
          <w:rFonts w:ascii="Arial" w:hAnsi="Arial" w:cs="Arial"/>
          <w:color w:val="000000"/>
          <w:sz w:val="22"/>
          <w:szCs w:val="22"/>
          <w:shd w:val="clear" w:color="auto" w:fill="FFFFFF"/>
        </w:rPr>
        <w:t xml:space="preserve">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shd w:val="clear" w:color="auto" w:fill="FFFFFF"/>
        </w:rPr>
        <w:t xml:space="preserve">Olson DR, Konty KJ, Paladini M, Viboud C, Simonsen L. Reassessing google flu trends </w:t>
      </w:r>
    </w:p>
    <w:p w14:paraId="69BCD72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data for detection of seasonal and pandemic influenza: a comparative epidemiological </w:t>
      </w:r>
    </w:p>
    <w:p w14:paraId="0C981FF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study at three geographic scales. </w:t>
      </w:r>
      <w:r w:rsidRPr="004115C3">
        <w:rPr>
          <w:rFonts w:ascii="Arial" w:hAnsi="Arial" w:cs="Arial"/>
          <w:i/>
          <w:iCs/>
          <w:color w:val="000000"/>
          <w:sz w:val="22"/>
          <w:szCs w:val="22"/>
          <w:shd w:val="clear" w:color="auto" w:fill="FFFFFF"/>
        </w:rPr>
        <w:t xml:space="preserve">Comput Biol </w:t>
      </w:r>
      <w:r w:rsidRPr="004115C3">
        <w:rPr>
          <w:rFonts w:ascii="Arial" w:hAnsi="Arial" w:cs="Arial"/>
          <w:color w:val="000000"/>
          <w:sz w:val="22"/>
          <w:szCs w:val="22"/>
          <w:shd w:val="clear" w:color="auto" w:fill="FFFFFF"/>
        </w:rPr>
        <w:t xml:space="preserve">2013; </w:t>
      </w:r>
      <w:r w:rsidRPr="004115C3">
        <w:rPr>
          <w:rFonts w:ascii="Arial" w:hAnsi="Arial" w:cs="Arial"/>
          <w:b/>
          <w:bCs/>
          <w:color w:val="000000"/>
          <w:sz w:val="22"/>
          <w:szCs w:val="22"/>
          <w:shd w:val="clear" w:color="auto" w:fill="FFFFFF"/>
        </w:rPr>
        <w:t xml:space="preserve">9: </w:t>
      </w:r>
      <w:r w:rsidRPr="004115C3">
        <w:rPr>
          <w:rFonts w:ascii="Arial" w:hAnsi="Arial" w:cs="Arial"/>
          <w:color w:val="000000"/>
          <w:sz w:val="22"/>
          <w:szCs w:val="22"/>
          <w:shd w:val="clear" w:color="auto" w:fill="FFFFFF"/>
        </w:rPr>
        <w:t xml:space="preserve">e1003256. </w:t>
      </w:r>
    </w:p>
    <w:p w14:paraId="430FCE54"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23</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Feng Z, Li W, Varma JK. Gaps remain in china’s ability to detect emerging infectious </w:t>
      </w:r>
    </w:p>
    <w:p w14:paraId="506B46C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diseases despite advances since the onset of SARS and avian flu. </w:t>
      </w:r>
      <w:r w:rsidRPr="004115C3">
        <w:rPr>
          <w:rFonts w:ascii="Arial" w:hAnsi="Arial" w:cs="Arial"/>
          <w:i/>
          <w:iCs/>
          <w:color w:val="000000"/>
          <w:sz w:val="22"/>
          <w:szCs w:val="22"/>
        </w:rPr>
        <w:t xml:space="preserve">Health Aff </w:t>
      </w:r>
      <w:r w:rsidRPr="004115C3">
        <w:rPr>
          <w:rFonts w:ascii="Arial" w:hAnsi="Arial" w:cs="Arial"/>
          <w:color w:val="000000"/>
          <w:sz w:val="22"/>
          <w:szCs w:val="22"/>
        </w:rPr>
        <w:t xml:space="preserve">2011; </w:t>
      </w:r>
      <w:r w:rsidRPr="004115C3">
        <w:rPr>
          <w:rFonts w:ascii="Arial" w:hAnsi="Arial" w:cs="Arial"/>
          <w:b/>
          <w:bCs/>
          <w:color w:val="000000"/>
          <w:sz w:val="22"/>
          <w:szCs w:val="22"/>
        </w:rPr>
        <w:t>30:</w:t>
      </w:r>
    </w:p>
    <w:p w14:paraId="3E8821F4"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color w:val="000000"/>
          <w:sz w:val="22"/>
          <w:szCs w:val="22"/>
        </w:rPr>
        <w:t>127-35.</w:t>
      </w:r>
    </w:p>
    <w:p w14:paraId="078B74AC" w14:textId="77777777" w:rsidR="00272A2B" w:rsidRPr="00F9795A" w:rsidRDefault="00272A2B" w:rsidP="00272A2B">
      <w:r>
        <w:t>24</w:t>
      </w:r>
      <w:r w:rsidRPr="00F9795A">
        <w:tab/>
        <w:t xml:space="preserve">Fonkwo PN. Pricing infectious disease: the economic and health implications of </w:t>
      </w:r>
    </w:p>
    <w:p w14:paraId="0C079499" w14:textId="77777777" w:rsidR="00272A2B" w:rsidRPr="00F9795A" w:rsidRDefault="00272A2B" w:rsidP="00272A2B">
      <w:pPr>
        <w:pStyle w:val="NormalWeb"/>
        <w:spacing w:before="0" w:beforeAutospacing="0" w:after="0" w:afterAutospacing="0"/>
        <w:rPr>
          <w:rFonts w:ascii="Arial" w:hAnsi="Arial" w:cs="Arial"/>
          <w:sz w:val="22"/>
          <w:szCs w:val="22"/>
        </w:rPr>
      </w:pPr>
      <w:r w:rsidRPr="00F9795A">
        <w:rPr>
          <w:rFonts w:ascii="Arial" w:hAnsi="Arial"/>
          <w:sz w:val="22"/>
          <w:szCs w:val="22"/>
        </w:rPr>
        <w:tab/>
        <w:t xml:space="preserve">infectious diseases. </w:t>
      </w:r>
      <w:r w:rsidRPr="00F9795A">
        <w:rPr>
          <w:rFonts w:ascii="Arial" w:hAnsi="Arial"/>
          <w:i/>
          <w:sz w:val="22"/>
          <w:szCs w:val="22"/>
        </w:rPr>
        <w:t xml:space="preserve">Sci Soc </w:t>
      </w:r>
      <w:r w:rsidRPr="00F9795A">
        <w:rPr>
          <w:rFonts w:ascii="Arial" w:hAnsi="Arial"/>
          <w:sz w:val="22"/>
          <w:szCs w:val="22"/>
        </w:rPr>
        <w:t xml:space="preserve">2008; </w:t>
      </w:r>
      <w:r w:rsidRPr="00F9795A">
        <w:rPr>
          <w:rFonts w:ascii="Arial" w:hAnsi="Arial"/>
          <w:b/>
          <w:sz w:val="22"/>
          <w:szCs w:val="22"/>
        </w:rPr>
        <w:t>9:</w:t>
      </w:r>
      <w:r w:rsidRPr="00F9795A">
        <w:rPr>
          <w:rFonts w:ascii="Arial" w:hAnsi="Arial"/>
          <w:sz w:val="22"/>
          <w:szCs w:val="22"/>
        </w:rPr>
        <w:t xml:space="preserve"> S13-7.</w:t>
      </w:r>
    </w:p>
    <w:p w14:paraId="19DC6835" w14:textId="762C20FA"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25</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Karesh WB, Dobson A, Lloyd-Smith JO, Lubroth J, Dixon MA, Bennett M, et al.</w:t>
      </w:r>
      <w:r w:rsidR="00B87E38">
        <w:rPr>
          <w:rFonts w:ascii="Arial" w:hAnsi="Arial" w:cs="Arial"/>
          <w:color w:val="000000"/>
          <w:sz w:val="22"/>
          <w:szCs w:val="22"/>
        </w:rPr>
        <w:t xml:space="preserve"> </w:t>
      </w:r>
      <w:r w:rsidR="00E043C1" w:rsidRPr="004115C3">
        <w:rPr>
          <w:rFonts w:ascii="Arial" w:hAnsi="Arial" w:cs="Arial"/>
          <w:color w:val="000000"/>
          <w:sz w:val="22"/>
          <w:szCs w:val="22"/>
        </w:rPr>
        <w:t xml:space="preserve">Ecology </w:t>
      </w:r>
    </w:p>
    <w:p w14:paraId="37967CB1"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of Zoonoses: Natural and Unnatural Histories. </w:t>
      </w:r>
      <w:r w:rsidRPr="004115C3">
        <w:rPr>
          <w:rFonts w:ascii="Arial" w:hAnsi="Arial" w:cs="Arial"/>
          <w:i/>
          <w:iCs/>
          <w:color w:val="000000"/>
          <w:sz w:val="22"/>
          <w:szCs w:val="22"/>
        </w:rPr>
        <w:t>The Lancet</w:t>
      </w:r>
      <w:r w:rsidRPr="004115C3">
        <w:rPr>
          <w:rFonts w:ascii="Arial" w:hAnsi="Arial" w:cs="Arial"/>
          <w:color w:val="000000"/>
          <w:sz w:val="22"/>
          <w:szCs w:val="22"/>
        </w:rPr>
        <w:t xml:space="preserve"> 2012; </w:t>
      </w:r>
      <w:r w:rsidRPr="004115C3">
        <w:rPr>
          <w:rFonts w:ascii="Arial" w:hAnsi="Arial" w:cs="Arial"/>
          <w:b/>
          <w:bCs/>
          <w:color w:val="000000"/>
          <w:sz w:val="22"/>
          <w:szCs w:val="22"/>
        </w:rPr>
        <w:t>380</w:t>
      </w:r>
      <w:r w:rsidRPr="004115C3">
        <w:rPr>
          <w:rFonts w:ascii="Arial" w:hAnsi="Arial" w:cs="Arial"/>
          <w:color w:val="000000"/>
          <w:sz w:val="22"/>
          <w:szCs w:val="22"/>
        </w:rPr>
        <w:t>: 1936-45</w:t>
      </w:r>
    </w:p>
    <w:p w14:paraId="233A5810" w14:textId="34A8A611"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26</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Declich S, Carter AO. Public health surveillance: historical origins, methods and </w:t>
      </w:r>
    </w:p>
    <w:p w14:paraId="1051156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evaluation. </w:t>
      </w:r>
      <w:r w:rsidRPr="004115C3">
        <w:rPr>
          <w:rFonts w:ascii="Arial" w:hAnsi="Arial" w:cs="Arial"/>
          <w:i/>
          <w:iCs/>
          <w:color w:val="000000"/>
          <w:sz w:val="22"/>
          <w:szCs w:val="22"/>
          <w:shd w:val="clear" w:color="auto" w:fill="FFFFFF"/>
        </w:rPr>
        <w:t xml:space="preserve">Bull World Health Organ </w:t>
      </w:r>
      <w:r w:rsidRPr="004115C3">
        <w:rPr>
          <w:rFonts w:ascii="Arial" w:hAnsi="Arial" w:cs="Arial"/>
          <w:color w:val="000000"/>
          <w:sz w:val="22"/>
          <w:szCs w:val="22"/>
          <w:shd w:val="clear" w:color="auto" w:fill="FFFFFF"/>
        </w:rPr>
        <w:t xml:space="preserve">1994; </w:t>
      </w:r>
      <w:r w:rsidRPr="004115C3">
        <w:rPr>
          <w:rFonts w:ascii="Arial" w:hAnsi="Arial" w:cs="Arial"/>
          <w:b/>
          <w:bCs/>
          <w:color w:val="000000"/>
          <w:sz w:val="22"/>
          <w:szCs w:val="22"/>
          <w:shd w:val="clear" w:color="auto" w:fill="FFFFFF"/>
        </w:rPr>
        <w:t>72</w:t>
      </w:r>
      <w:r w:rsidRPr="004115C3">
        <w:rPr>
          <w:rFonts w:ascii="Arial" w:hAnsi="Arial" w:cs="Arial"/>
          <w:color w:val="000000"/>
          <w:sz w:val="22"/>
          <w:szCs w:val="22"/>
          <w:shd w:val="clear" w:color="auto" w:fill="FFFFFF"/>
        </w:rPr>
        <w:t>: 285.</w:t>
      </w:r>
    </w:p>
    <w:p w14:paraId="11AF2E72" w14:textId="6E266A99"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27</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Wagner MM, Tsui F, Espino JU, Dato VM, Sittig DF, Caruana RA, et al. The emerging </w:t>
      </w:r>
    </w:p>
    <w:p w14:paraId="089581F7"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science of very early detection of disease outbreaks.</w:t>
      </w:r>
      <w:r w:rsidRPr="004115C3">
        <w:rPr>
          <w:rFonts w:ascii="Arial" w:hAnsi="Arial" w:cs="Arial"/>
          <w:i/>
          <w:iCs/>
          <w:color w:val="000000"/>
          <w:sz w:val="22"/>
          <w:szCs w:val="22"/>
          <w:shd w:val="clear" w:color="auto" w:fill="FFFFFF"/>
        </w:rPr>
        <w:t xml:space="preserve"> J Public Health Manag Pract </w:t>
      </w:r>
    </w:p>
    <w:p w14:paraId="6AA79D3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2001;</w:t>
      </w:r>
      <w:r w:rsidR="00FE75FD">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7</w:t>
      </w:r>
      <w:r w:rsidRPr="004115C3">
        <w:rPr>
          <w:rFonts w:ascii="Arial" w:hAnsi="Arial" w:cs="Arial"/>
          <w:color w:val="000000"/>
          <w:sz w:val="22"/>
          <w:szCs w:val="22"/>
          <w:shd w:val="clear" w:color="auto" w:fill="FFFFFF"/>
        </w:rPr>
        <w:t>:</w:t>
      </w:r>
      <w:r w:rsidR="00FE75FD">
        <w:rPr>
          <w:rFonts w:ascii="Arial" w:hAnsi="Arial" w:cs="Arial"/>
          <w:color w:val="000000"/>
          <w:sz w:val="22"/>
          <w:szCs w:val="22"/>
          <w:shd w:val="clear" w:color="auto" w:fill="FFFFFF"/>
        </w:rPr>
        <w:t xml:space="preserve"> </w:t>
      </w:r>
      <w:r w:rsidRPr="004115C3">
        <w:rPr>
          <w:rFonts w:ascii="Arial" w:hAnsi="Arial" w:cs="Arial"/>
          <w:color w:val="000000"/>
          <w:sz w:val="22"/>
          <w:szCs w:val="22"/>
          <w:shd w:val="clear" w:color="auto" w:fill="FFFFFF"/>
        </w:rPr>
        <w:t>51-9.</w:t>
      </w:r>
    </w:p>
    <w:p w14:paraId="3B467768" w14:textId="3661D6C7"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28</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Fraser C, Riley S, Anderson RM, Ferguson NM. Factors that make an infectious disease </w:t>
      </w:r>
    </w:p>
    <w:p w14:paraId="195FAE5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outbreak controllable. </w:t>
      </w:r>
      <w:r w:rsidRPr="004115C3">
        <w:rPr>
          <w:rFonts w:ascii="Arial" w:hAnsi="Arial" w:cs="Arial"/>
          <w:i/>
          <w:iCs/>
          <w:color w:val="000000"/>
          <w:sz w:val="22"/>
          <w:szCs w:val="22"/>
          <w:shd w:val="clear" w:color="auto" w:fill="FFFFFF"/>
        </w:rPr>
        <w:t>Proc Natl Acad Sci USA</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101:</w:t>
      </w:r>
      <w:r w:rsidRPr="004115C3">
        <w:rPr>
          <w:rFonts w:ascii="Arial" w:hAnsi="Arial" w:cs="Arial"/>
          <w:color w:val="000000"/>
          <w:sz w:val="22"/>
          <w:szCs w:val="22"/>
          <w:shd w:val="clear" w:color="auto" w:fill="FFFFFF"/>
        </w:rPr>
        <w:t xml:space="preserve"> 6146-51.</w:t>
      </w:r>
    </w:p>
    <w:p w14:paraId="06B120F9"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w:t>
      </w:r>
      <w:r w:rsidR="00F9795A">
        <w:rPr>
          <w:rFonts w:ascii="Arial" w:hAnsi="Arial" w:cs="Arial"/>
          <w:color w:val="000000"/>
          <w:sz w:val="22"/>
          <w:szCs w:val="22"/>
        </w:rPr>
        <w:t>9</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Schar D, Daszak P. Ebola economics: the case for an upstream approach to disease </w:t>
      </w:r>
    </w:p>
    <w:p w14:paraId="544A953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emergence. </w:t>
      </w:r>
      <w:r w:rsidRPr="004115C3">
        <w:rPr>
          <w:rFonts w:ascii="Arial" w:hAnsi="Arial" w:cs="Arial"/>
          <w:i/>
          <w:iCs/>
          <w:color w:val="000000"/>
          <w:sz w:val="22"/>
          <w:szCs w:val="22"/>
          <w:shd w:val="clear" w:color="auto" w:fill="FFFFFF"/>
        </w:rPr>
        <w:t>EcoHealth</w:t>
      </w:r>
      <w:r w:rsidRPr="004115C3">
        <w:rPr>
          <w:rFonts w:ascii="Arial" w:hAnsi="Arial" w:cs="Arial"/>
          <w:color w:val="000000"/>
          <w:sz w:val="22"/>
          <w:szCs w:val="22"/>
          <w:shd w:val="clear" w:color="auto" w:fill="FFFFFF"/>
        </w:rPr>
        <w:t xml:space="preserve"> 2014; </w:t>
      </w:r>
      <w:r w:rsidRPr="004115C3">
        <w:rPr>
          <w:rFonts w:ascii="Arial" w:hAnsi="Arial" w:cs="Arial"/>
          <w:b/>
          <w:bCs/>
          <w:color w:val="000000"/>
          <w:sz w:val="22"/>
          <w:szCs w:val="22"/>
          <w:shd w:val="clear" w:color="auto" w:fill="FFFFFF"/>
        </w:rPr>
        <w:t>11</w:t>
      </w:r>
      <w:r w:rsidRPr="004115C3">
        <w:rPr>
          <w:rFonts w:ascii="Arial" w:hAnsi="Arial" w:cs="Arial"/>
          <w:color w:val="000000"/>
          <w:sz w:val="22"/>
          <w:szCs w:val="22"/>
          <w:shd w:val="clear" w:color="auto" w:fill="FFFFFF"/>
        </w:rPr>
        <w:t>: 451-452.</w:t>
      </w:r>
    </w:p>
    <w:p w14:paraId="4C4C72D8" w14:textId="6393B26E"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30</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6C18DF">
        <w:rPr>
          <w:rFonts w:ascii="Arial" w:hAnsi="Arial" w:cs="Arial"/>
          <w:color w:val="000000"/>
          <w:sz w:val="22"/>
          <w:szCs w:val="22"/>
          <w:shd w:val="clear" w:color="auto" w:fill="FFFFFF"/>
        </w:rPr>
        <w:t>Heymann</w:t>
      </w:r>
      <w:r w:rsidR="00E043C1" w:rsidRPr="004115C3">
        <w:rPr>
          <w:rFonts w:ascii="Arial" w:hAnsi="Arial" w:cs="Arial"/>
          <w:color w:val="000000"/>
          <w:sz w:val="22"/>
          <w:szCs w:val="22"/>
          <w:shd w:val="clear" w:color="auto" w:fill="FFFFFF"/>
        </w:rPr>
        <w:t xml:space="preserve"> DL, Rodier G. Global surveillance, national surveillance, and SARS. </w:t>
      </w:r>
      <w:r w:rsidR="00E043C1" w:rsidRPr="004115C3">
        <w:rPr>
          <w:rFonts w:ascii="Arial" w:hAnsi="Arial" w:cs="Arial"/>
          <w:i/>
          <w:iCs/>
          <w:color w:val="000000"/>
          <w:sz w:val="22"/>
          <w:szCs w:val="22"/>
          <w:shd w:val="clear" w:color="auto" w:fill="FFFFFF"/>
        </w:rPr>
        <w:t xml:space="preserve">Emerg </w:t>
      </w:r>
    </w:p>
    <w:p w14:paraId="2BDEA3F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Infect Dis</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173-5.</w:t>
      </w:r>
    </w:p>
    <w:p w14:paraId="1744BF87" w14:textId="5BF3D20B"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31</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Woodall, JP. Global surveillance of emerging diseases: the ProMED-mail perspective.</w:t>
      </w:r>
    </w:p>
    <w:p w14:paraId="4374697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Cad Saude Publica </w:t>
      </w:r>
      <w:r w:rsidRPr="004115C3">
        <w:rPr>
          <w:rFonts w:ascii="Arial" w:hAnsi="Arial" w:cs="Arial"/>
          <w:color w:val="000000"/>
          <w:sz w:val="22"/>
          <w:szCs w:val="22"/>
          <w:shd w:val="clear" w:color="auto" w:fill="FFFFFF"/>
        </w:rPr>
        <w:t>2001;</w:t>
      </w:r>
      <w:r w:rsidRPr="004115C3">
        <w:rPr>
          <w:rFonts w:ascii="Arial" w:hAnsi="Arial" w:cs="Arial"/>
          <w:b/>
          <w:bCs/>
          <w:color w:val="000000"/>
          <w:sz w:val="22"/>
          <w:szCs w:val="22"/>
          <w:shd w:val="clear" w:color="auto" w:fill="FFFFFF"/>
        </w:rPr>
        <w:t>17</w:t>
      </w:r>
      <w:r w:rsidRPr="004115C3">
        <w:rPr>
          <w:rFonts w:ascii="Arial" w:hAnsi="Arial" w:cs="Arial"/>
          <w:color w:val="000000"/>
          <w:sz w:val="22"/>
          <w:szCs w:val="22"/>
          <w:shd w:val="clear" w:color="auto" w:fill="FFFFFF"/>
        </w:rPr>
        <w:t>: S147-54.</w:t>
      </w:r>
    </w:p>
    <w:p w14:paraId="6400039A" w14:textId="77777777" w:rsidR="00E043C1" w:rsidRPr="004115C3" w:rsidRDefault="00E043C1" w:rsidP="006220F1">
      <w:pPr>
        <w:spacing w:line="240" w:lineRule="auto"/>
        <w:rPr>
          <w:rFonts w:eastAsia="Times New Roman"/>
        </w:rPr>
      </w:pPr>
    </w:p>
    <w:p w14:paraId="6F971C4F" w14:textId="77777777" w:rsidR="00222B54" w:rsidRPr="006C18DF" w:rsidRDefault="00222B54" w:rsidP="004F226E">
      <w:pPr>
        <w:rPr>
          <w:color w:val="auto"/>
        </w:rPr>
      </w:pPr>
      <w:r w:rsidRPr="006C18DF">
        <w:br w:type="page"/>
      </w:r>
    </w:p>
    <w:p w14:paraId="1325FC16" w14:textId="77777777" w:rsidR="003775A8" w:rsidRPr="004115C3" w:rsidRDefault="003775A8" w:rsidP="006220F1">
      <w:pPr>
        <w:pStyle w:val="NormalWeb"/>
        <w:spacing w:before="0" w:beforeAutospacing="0" w:after="0" w:afterAutospacing="0"/>
        <w:rPr>
          <w:rFonts w:ascii="Arial" w:hAnsi="Arial" w:cs="Arial"/>
          <w:sz w:val="24"/>
          <w:szCs w:val="24"/>
        </w:rPr>
      </w:pPr>
    </w:p>
    <w:p w14:paraId="3344955C" w14:textId="77777777" w:rsidR="003775A8" w:rsidRPr="00222B54" w:rsidRDefault="003775A8" w:rsidP="006220F1">
      <w:pPr>
        <w:spacing w:line="240" w:lineRule="auto"/>
        <w:jc w:val="both"/>
        <w:rPr>
          <w:b/>
          <w:sz w:val="24"/>
          <w:szCs w:val="24"/>
        </w:rPr>
      </w:pPr>
    </w:p>
    <w:p w14:paraId="6922BB31" w14:textId="77777777" w:rsidR="00535FFD" w:rsidRPr="00222B54" w:rsidRDefault="00F531EA" w:rsidP="006220F1">
      <w:pPr>
        <w:pStyle w:val="Normal1"/>
        <w:spacing w:line="240" w:lineRule="auto"/>
        <w:outlineLvl w:val="0"/>
        <w:rPr>
          <w:b/>
          <w:sz w:val="24"/>
          <w:szCs w:val="24"/>
        </w:rPr>
      </w:pPr>
      <w:r w:rsidRPr="00222B54">
        <w:rPr>
          <w:b/>
          <w:sz w:val="24"/>
          <w:szCs w:val="24"/>
        </w:rPr>
        <w:t>Tables and Figures:</w:t>
      </w:r>
    </w:p>
    <w:p w14:paraId="74743FA8" w14:textId="77777777" w:rsidR="00DE1A5C" w:rsidRPr="004115C3" w:rsidRDefault="00DE1A5C" w:rsidP="006220F1">
      <w:pPr>
        <w:pStyle w:val="Normal1"/>
        <w:spacing w:line="240" w:lineRule="auto"/>
        <w:rPr>
          <w:sz w:val="24"/>
          <w:szCs w:val="24"/>
        </w:rPr>
      </w:pPr>
    </w:p>
    <w:p w14:paraId="2ABB0FB6" w14:textId="77777777" w:rsidR="00D74DE4" w:rsidRPr="004115C3" w:rsidRDefault="00DE1A5C" w:rsidP="006220F1">
      <w:pPr>
        <w:pStyle w:val="Normal1"/>
        <w:spacing w:line="240" w:lineRule="auto"/>
        <w:rPr>
          <w:sz w:val="24"/>
          <w:szCs w:val="24"/>
        </w:rPr>
      </w:pPr>
      <w:r w:rsidRPr="004115C3">
        <w:rPr>
          <w:sz w:val="24"/>
          <w:szCs w:val="24"/>
        </w:rPr>
        <w:t>Table 1. Data source</w:t>
      </w:r>
      <w:r w:rsidR="001249AE" w:rsidRPr="004115C3">
        <w:rPr>
          <w:sz w:val="24"/>
          <w:szCs w:val="24"/>
        </w:rPr>
        <w:t xml:space="preserve"> </w:t>
      </w:r>
      <w:r w:rsidRPr="004115C3">
        <w:rPr>
          <w:sz w:val="24"/>
          <w:szCs w:val="24"/>
        </w:rPr>
        <w:t>classification categories</w:t>
      </w:r>
      <w:r w:rsidR="001249AE" w:rsidRPr="004115C3">
        <w:rPr>
          <w:sz w:val="24"/>
          <w:szCs w:val="24"/>
        </w:rPr>
        <w:t xml:space="preserve"> with their operational </w:t>
      </w:r>
      <w:r w:rsidRPr="004115C3">
        <w:rPr>
          <w:sz w:val="24"/>
          <w:szCs w:val="24"/>
        </w:rPr>
        <w:t xml:space="preserve">definitions and examples. </w:t>
      </w:r>
    </w:p>
    <w:tbl>
      <w:tblPr>
        <w:tblStyle w:val="a0"/>
        <w:tblW w:w="9010" w:type="dxa"/>
        <w:tblInd w:w="-60" w:type="dxa"/>
        <w:tblBorders>
          <w:top w:val="single" w:sz="8" w:space="0" w:color="000000"/>
          <w:bottom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0"/>
        <w:gridCol w:w="3060"/>
        <w:gridCol w:w="2970"/>
      </w:tblGrid>
      <w:tr w:rsidR="005C2B2C" w:rsidRPr="004115C3" w14:paraId="16723836" w14:textId="77777777">
        <w:tc>
          <w:tcPr>
            <w:tcW w:w="2980" w:type="dxa"/>
            <w:tcBorders>
              <w:top w:val="single" w:sz="18" w:space="0" w:color="000000"/>
              <w:bottom w:val="single" w:sz="18" w:space="0" w:color="000000"/>
              <w:right w:val="nil"/>
            </w:tcBorders>
            <w:tcMar>
              <w:top w:w="40" w:type="dxa"/>
              <w:left w:w="40" w:type="dxa"/>
              <w:bottom w:w="40" w:type="dxa"/>
              <w:right w:w="40" w:type="dxa"/>
            </w:tcMar>
          </w:tcPr>
          <w:p w14:paraId="6556805F" w14:textId="77777777" w:rsidR="00452410" w:rsidRPr="004115C3" w:rsidRDefault="005C2B2C" w:rsidP="006220F1">
            <w:pPr>
              <w:pStyle w:val="Normal1"/>
              <w:spacing w:line="240" w:lineRule="auto"/>
              <w:jc w:val="center"/>
              <w:rPr>
                <w:sz w:val="20"/>
                <w:szCs w:val="20"/>
              </w:rPr>
            </w:pPr>
            <w:r w:rsidRPr="004115C3">
              <w:rPr>
                <w:sz w:val="20"/>
                <w:szCs w:val="20"/>
              </w:rPr>
              <w:t xml:space="preserve">Surveillance Systems’ </w:t>
            </w:r>
          </w:p>
          <w:p w14:paraId="4287B2C0" w14:textId="77777777" w:rsidR="00DE1A5C" w:rsidRPr="004115C3" w:rsidRDefault="005C2B2C" w:rsidP="006220F1">
            <w:pPr>
              <w:pStyle w:val="Normal1"/>
              <w:spacing w:line="240" w:lineRule="auto"/>
              <w:jc w:val="center"/>
              <w:rPr>
                <w:sz w:val="20"/>
                <w:szCs w:val="20"/>
              </w:rPr>
            </w:pPr>
            <w:r w:rsidRPr="004115C3">
              <w:rPr>
                <w:sz w:val="20"/>
                <w:szCs w:val="20"/>
              </w:rPr>
              <w:t>Data Source</w:t>
            </w:r>
            <w:r w:rsidR="00452410" w:rsidRPr="004115C3">
              <w:rPr>
                <w:sz w:val="20"/>
                <w:szCs w:val="20"/>
              </w:rPr>
              <w:t>s</w:t>
            </w:r>
          </w:p>
        </w:tc>
        <w:tc>
          <w:tcPr>
            <w:tcW w:w="3060" w:type="dxa"/>
            <w:tcBorders>
              <w:top w:val="single" w:sz="18" w:space="0" w:color="000000"/>
              <w:left w:val="nil"/>
              <w:bottom w:val="single" w:sz="18" w:space="0" w:color="000000"/>
              <w:right w:val="nil"/>
            </w:tcBorders>
            <w:tcMar>
              <w:top w:w="100" w:type="dxa"/>
              <w:left w:w="100" w:type="dxa"/>
              <w:bottom w:w="100" w:type="dxa"/>
              <w:right w:w="100" w:type="dxa"/>
            </w:tcMar>
          </w:tcPr>
          <w:p w14:paraId="6AE13B5A" w14:textId="77777777" w:rsidR="00DE1A5C" w:rsidRPr="004115C3" w:rsidRDefault="00DE1A5C" w:rsidP="006220F1">
            <w:pPr>
              <w:pStyle w:val="Normal1"/>
              <w:spacing w:line="240" w:lineRule="auto"/>
              <w:jc w:val="center"/>
              <w:rPr>
                <w:sz w:val="20"/>
                <w:szCs w:val="20"/>
              </w:rPr>
            </w:pPr>
            <w:r w:rsidRPr="004115C3">
              <w:rPr>
                <w:sz w:val="20"/>
                <w:szCs w:val="20"/>
              </w:rPr>
              <w:t>Operational Definition</w:t>
            </w:r>
            <w:r w:rsidR="00452410" w:rsidRPr="004115C3">
              <w:rPr>
                <w:sz w:val="20"/>
                <w:szCs w:val="20"/>
              </w:rPr>
              <w:t>s</w:t>
            </w:r>
          </w:p>
        </w:tc>
        <w:tc>
          <w:tcPr>
            <w:tcW w:w="2970" w:type="dxa"/>
            <w:tcBorders>
              <w:top w:val="single" w:sz="18" w:space="0" w:color="000000"/>
              <w:left w:val="nil"/>
              <w:bottom w:val="single" w:sz="18" w:space="0" w:color="000000"/>
            </w:tcBorders>
            <w:tcMar>
              <w:top w:w="40" w:type="dxa"/>
              <w:left w:w="40" w:type="dxa"/>
              <w:bottom w:w="40" w:type="dxa"/>
              <w:right w:w="40" w:type="dxa"/>
            </w:tcMar>
          </w:tcPr>
          <w:p w14:paraId="5DAED019" w14:textId="77777777" w:rsidR="00DE1A5C" w:rsidRPr="004115C3" w:rsidRDefault="00DE1A5C" w:rsidP="006220F1">
            <w:pPr>
              <w:pStyle w:val="Normal1"/>
              <w:spacing w:line="240" w:lineRule="auto"/>
              <w:jc w:val="center"/>
              <w:rPr>
                <w:sz w:val="20"/>
                <w:szCs w:val="20"/>
              </w:rPr>
            </w:pPr>
            <w:r w:rsidRPr="004115C3">
              <w:rPr>
                <w:sz w:val="20"/>
                <w:szCs w:val="20"/>
              </w:rPr>
              <w:t>Examples</w:t>
            </w:r>
          </w:p>
        </w:tc>
      </w:tr>
      <w:tr w:rsidR="005C2B2C" w:rsidRPr="004115C3" w14:paraId="5DAA4AA5" w14:textId="77777777">
        <w:tc>
          <w:tcPr>
            <w:tcW w:w="2980" w:type="dxa"/>
            <w:tcBorders>
              <w:top w:val="single" w:sz="18" w:space="0" w:color="000000"/>
              <w:bottom w:val="nil"/>
              <w:right w:val="nil"/>
            </w:tcBorders>
            <w:tcMar>
              <w:top w:w="40" w:type="dxa"/>
              <w:left w:w="40" w:type="dxa"/>
              <w:bottom w:w="40" w:type="dxa"/>
              <w:right w:w="40" w:type="dxa"/>
            </w:tcMar>
          </w:tcPr>
          <w:p w14:paraId="36E31D06" w14:textId="77777777" w:rsidR="00DE1A5C" w:rsidRPr="004115C3" w:rsidRDefault="00DE1A5C" w:rsidP="006220F1">
            <w:pPr>
              <w:pStyle w:val="Normal1"/>
              <w:spacing w:line="240" w:lineRule="auto"/>
              <w:rPr>
                <w:sz w:val="20"/>
                <w:szCs w:val="20"/>
              </w:rPr>
            </w:pPr>
            <w:r w:rsidRPr="004115C3">
              <w:rPr>
                <w:sz w:val="20"/>
                <w:szCs w:val="20"/>
              </w:rPr>
              <w:t xml:space="preserve">Clinical </w:t>
            </w:r>
          </w:p>
        </w:tc>
        <w:tc>
          <w:tcPr>
            <w:tcW w:w="3060" w:type="dxa"/>
            <w:tcBorders>
              <w:top w:val="single" w:sz="18" w:space="0" w:color="000000"/>
              <w:left w:val="nil"/>
              <w:bottom w:val="nil"/>
              <w:right w:val="nil"/>
            </w:tcBorders>
            <w:tcMar>
              <w:top w:w="100" w:type="dxa"/>
              <w:left w:w="100" w:type="dxa"/>
              <w:bottom w:w="100" w:type="dxa"/>
              <w:right w:w="100" w:type="dxa"/>
            </w:tcMar>
          </w:tcPr>
          <w:p w14:paraId="41DD4BDE" w14:textId="77777777" w:rsidR="00DE1A5C" w:rsidRPr="004115C3" w:rsidRDefault="00DE1A5C" w:rsidP="006220F1">
            <w:pPr>
              <w:pStyle w:val="Normal1"/>
              <w:spacing w:line="240" w:lineRule="auto"/>
              <w:rPr>
                <w:sz w:val="20"/>
                <w:szCs w:val="20"/>
              </w:rPr>
            </w:pPr>
            <w:r w:rsidRPr="004115C3">
              <w:rPr>
                <w:sz w:val="20"/>
                <w:szCs w:val="20"/>
              </w:rPr>
              <w:t>Data gathered from medical facilities or professionals</w:t>
            </w:r>
          </w:p>
        </w:tc>
        <w:tc>
          <w:tcPr>
            <w:tcW w:w="2970" w:type="dxa"/>
            <w:tcBorders>
              <w:top w:val="single" w:sz="18" w:space="0" w:color="000000"/>
              <w:left w:val="nil"/>
              <w:bottom w:val="nil"/>
            </w:tcBorders>
            <w:tcMar>
              <w:top w:w="40" w:type="dxa"/>
              <w:left w:w="40" w:type="dxa"/>
              <w:bottom w:w="40" w:type="dxa"/>
              <w:right w:w="40" w:type="dxa"/>
            </w:tcMar>
          </w:tcPr>
          <w:p w14:paraId="61B45192" w14:textId="77777777" w:rsidR="00DE1A5C" w:rsidRPr="004115C3" w:rsidRDefault="00DE1A5C" w:rsidP="006220F1">
            <w:pPr>
              <w:pStyle w:val="Normal1"/>
              <w:spacing w:line="240" w:lineRule="auto"/>
              <w:rPr>
                <w:sz w:val="20"/>
                <w:szCs w:val="20"/>
              </w:rPr>
            </w:pPr>
            <w:r w:rsidRPr="004115C3">
              <w:rPr>
                <w:sz w:val="20"/>
                <w:szCs w:val="20"/>
              </w:rPr>
              <w:t>Physician diagnoses, Emergency Dept. data (chief complaint, hospital admittance), veterinary services</w:t>
            </w:r>
          </w:p>
        </w:tc>
      </w:tr>
      <w:tr w:rsidR="005C2B2C" w:rsidRPr="004115C3" w14:paraId="1670BF9B" w14:textId="77777777">
        <w:tc>
          <w:tcPr>
            <w:tcW w:w="2980" w:type="dxa"/>
            <w:tcBorders>
              <w:top w:val="nil"/>
              <w:bottom w:val="nil"/>
              <w:right w:val="nil"/>
            </w:tcBorders>
            <w:tcMar>
              <w:top w:w="40" w:type="dxa"/>
              <w:left w:w="40" w:type="dxa"/>
              <w:bottom w:w="40" w:type="dxa"/>
              <w:right w:w="40" w:type="dxa"/>
            </w:tcMar>
          </w:tcPr>
          <w:p w14:paraId="68FE7867" w14:textId="77777777" w:rsidR="00DE1A5C" w:rsidRPr="004115C3" w:rsidRDefault="00DE1A5C" w:rsidP="006220F1">
            <w:pPr>
              <w:pStyle w:val="Normal1"/>
              <w:spacing w:line="240" w:lineRule="auto"/>
              <w:rPr>
                <w:sz w:val="20"/>
                <w:szCs w:val="20"/>
              </w:rPr>
            </w:pPr>
            <w:r w:rsidRPr="004115C3">
              <w:rPr>
                <w:sz w:val="20"/>
                <w:szCs w:val="20"/>
              </w:rPr>
              <w:t>Non-clinical</w:t>
            </w:r>
          </w:p>
        </w:tc>
        <w:tc>
          <w:tcPr>
            <w:tcW w:w="3060" w:type="dxa"/>
            <w:tcBorders>
              <w:top w:val="nil"/>
              <w:left w:val="nil"/>
              <w:bottom w:val="nil"/>
              <w:right w:val="nil"/>
            </w:tcBorders>
            <w:tcMar>
              <w:top w:w="100" w:type="dxa"/>
              <w:left w:w="100" w:type="dxa"/>
              <w:bottom w:w="100" w:type="dxa"/>
              <w:right w:w="100" w:type="dxa"/>
            </w:tcMar>
          </w:tcPr>
          <w:p w14:paraId="055DE6CE" w14:textId="77777777" w:rsidR="00DE1A5C" w:rsidRPr="004115C3" w:rsidRDefault="00DE1A5C" w:rsidP="006220F1">
            <w:pPr>
              <w:pStyle w:val="Normal1"/>
              <w:spacing w:line="240" w:lineRule="auto"/>
              <w:rPr>
                <w:sz w:val="20"/>
                <w:szCs w:val="20"/>
              </w:rPr>
            </w:pPr>
            <w:r w:rsidRPr="004115C3">
              <w:rPr>
                <w:sz w:val="20"/>
                <w:szCs w:val="20"/>
              </w:rPr>
              <w:t>Human health related or syndromic data gathered or inferred from nonclinical sources</w:t>
            </w:r>
          </w:p>
        </w:tc>
        <w:tc>
          <w:tcPr>
            <w:tcW w:w="2970" w:type="dxa"/>
            <w:tcBorders>
              <w:top w:val="nil"/>
              <w:left w:val="nil"/>
              <w:bottom w:val="nil"/>
            </w:tcBorders>
            <w:tcMar>
              <w:top w:w="40" w:type="dxa"/>
              <w:left w:w="40" w:type="dxa"/>
              <w:bottom w:w="40" w:type="dxa"/>
              <w:right w:w="40" w:type="dxa"/>
            </w:tcMar>
          </w:tcPr>
          <w:p w14:paraId="7E6C2913" w14:textId="77777777" w:rsidR="00DE1A5C" w:rsidRPr="004115C3" w:rsidRDefault="00DE1A5C" w:rsidP="006220F1">
            <w:pPr>
              <w:pStyle w:val="Normal1"/>
              <w:spacing w:line="240" w:lineRule="auto"/>
              <w:rPr>
                <w:sz w:val="20"/>
                <w:szCs w:val="20"/>
              </w:rPr>
            </w:pPr>
            <w:r w:rsidRPr="004115C3">
              <w:rPr>
                <w:sz w:val="20"/>
                <w:szCs w:val="20"/>
              </w:rPr>
              <w:t>Prescriptions, OTC sales, absenteeism, call centers, health plans</w:t>
            </w:r>
          </w:p>
        </w:tc>
      </w:tr>
      <w:tr w:rsidR="005C2B2C" w:rsidRPr="004115C3" w14:paraId="2F9F4311" w14:textId="77777777">
        <w:tc>
          <w:tcPr>
            <w:tcW w:w="2980" w:type="dxa"/>
            <w:tcBorders>
              <w:top w:val="nil"/>
              <w:bottom w:val="nil"/>
              <w:right w:val="nil"/>
            </w:tcBorders>
            <w:tcMar>
              <w:top w:w="40" w:type="dxa"/>
              <w:left w:w="40" w:type="dxa"/>
              <w:bottom w:w="40" w:type="dxa"/>
              <w:right w:w="40" w:type="dxa"/>
            </w:tcMar>
          </w:tcPr>
          <w:p w14:paraId="7E7360F7" w14:textId="77777777" w:rsidR="00DE1A5C" w:rsidRPr="004115C3" w:rsidRDefault="00DE1A5C" w:rsidP="006220F1">
            <w:pPr>
              <w:pStyle w:val="Normal1"/>
              <w:spacing w:line="240" w:lineRule="auto"/>
              <w:rPr>
                <w:sz w:val="20"/>
                <w:szCs w:val="20"/>
              </w:rPr>
            </w:pPr>
            <w:r w:rsidRPr="004115C3">
              <w:rPr>
                <w:sz w:val="20"/>
                <w:szCs w:val="20"/>
              </w:rPr>
              <w:t>Laboratory</w:t>
            </w:r>
          </w:p>
        </w:tc>
        <w:tc>
          <w:tcPr>
            <w:tcW w:w="3060" w:type="dxa"/>
            <w:tcBorders>
              <w:top w:val="nil"/>
              <w:left w:val="nil"/>
              <w:bottom w:val="nil"/>
              <w:right w:val="nil"/>
            </w:tcBorders>
            <w:tcMar>
              <w:top w:w="100" w:type="dxa"/>
              <w:left w:w="100" w:type="dxa"/>
              <w:bottom w:w="100" w:type="dxa"/>
              <w:right w:w="100" w:type="dxa"/>
            </w:tcMar>
          </w:tcPr>
          <w:p w14:paraId="2B5BE4C2" w14:textId="77777777" w:rsidR="00DE1A5C" w:rsidRPr="004115C3" w:rsidRDefault="00DE1A5C" w:rsidP="006220F1">
            <w:pPr>
              <w:pStyle w:val="Normal1"/>
              <w:spacing w:line="240" w:lineRule="auto"/>
              <w:rPr>
                <w:sz w:val="20"/>
                <w:szCs w:val="20"/>
              </w:rPr>
            </w:pPr>
            <w:r w:rsidRPr="004115C3">
              <w:rPr>
                <w:sz w:val="20"/>
                <w:szCs w:val="20"/>
              </w:rPr>
              <w:t>Data gathered from laboratories</w:t>
            </w:r>
          </w:p>
        </w:tc>
        <w:tc>
          <w:tcPr>
            <w:tcW w:w="2970" w:type="dxa"/>
            <w:tcBorders>
              <w:top w:val="nil"/>
              <w:left w:val="nil"/>
              <w:bottom w:val="nil"/>
            </w:tcBorders>
            <w:tcMar>
              <w:top w:w="40" w:type="dxa"/>
              <w:left w:w="40" w:type="dxa"/>
              <w:bottom w:w="40" w:type="dxa"/>
              <w:right w:w="40" w:type="dxa"/>
            </w:tcMar>
          </w:tcPr>
          <w:p w14:paraId="7F63B838" w14:textId="77777777" w:rsidR="00DE1A5C" w:rsidRPr="004115C3" w:rsidRDefault="004520DD" w:rsidP="006220F1">
            <w:pPr>
              <w:pStyle w:val="Normal1"/>
              <w:spacing w:line="240" w:lineRule="auto"/>
              <w:rPr>
                <w:sz w:val="20"/>
                <w:szCs w:val="20"/>
              </w:rPr>
            </w:pPr>
            <w:r w:rsidRPr="004115C3">
              <w:rPr>
                <w:sz w:val="20"/>
                <w:szCs w:val="20"/>
              </w:rPr>
              <w:t>L</w:t>
            </w:r>
            <w:r w:rsidR="00DE1A5C" w:rsidRPr="004115C3">
              <w:rPr>
                <w:sz w:val="20"/>
                <w:szCs w:val="20"/>
              </w:rPr>
              <w:t>aboratory test results; includes culture-dependent and culture-independent methods</w:t>
            </w:r>
          </w:p>
        </w:tc>
      </w:tr>
      <w:tr w:rsidR="005C2B2C" w:rsidRPr="004115C3" w14:paraId="3F683E36" w14:textId="77777777">
        <w:tc>
          <w:tcPr>
            <w:tcW w:w="2980" w:type="dxa"/>
            <w:tcBorders>
              <w:top w:val="nil"/>
              <w:bottom w:val="nil"/>
              <w:right w:val="nil"/>
            </w:tcBorders>
            <w:tcMar>
              <w:top w:w="40" w:type="dxa"/>
              <w:left w:w="40" w:type="dxa"/>
              <w:bottom w:w="40" w:type="dxa"/>
              <w:right w:w="40" w:type="dxa"/>
            </w:tcMar>
          </w:tcPr>
          <w:p w14:paraId="0BDCAD6F" w14:textId="77777777" w:rsidR="00DE1A5C" w:rsidRPr="004115C3" w:rsidRDefault="00DE1A5C" w:rsidP="006220F1">
            <w:pPr>
              <w:pStyle w:val="Normal1"/>
              <w:spacing w:line="240" w:lineRule="auto"/>
              <w:rPr>
                <w:sz w:val="20"/>
                <w:szCs w:val="20"/>
              </w:rPr>
            </w:pPr>
            <w:r w:rsidRPr="004115C3">
              <w:rPr>
                <w:sz w:val="20"/>
                <w:szCs w:val="20"/>
              </w:rPr>
              <w:t>Public</w:t>
            </w:r>
            <w:r w:rsidR="003300CE" w:rsidRPr="004115C3">
              <w:rPr>
                <w:sz w:val="20"/>
                <w:szCs w:val="20"/>
              </w:rPr>
              <w:t xml:space="preserve"> health organizations </w:t>
            </w:r>
          </w:p>
        </w:tc>
        <w:tc>
          <w:tcPr>
            <w:tcW w:w="3060" w:type="dxa"/>
            <w:tcBorders>
              <w:top w:val="nil"/>
              <w:left w:val="nil"/>
              <w:bottom w:val="nil"/>
              <w:right w:val="nil"/>
            </w:tcBorders>
            <w:tcMar>
              <w:top w:w="100" w:type="dxa"/>
              <w:left w:w="100" w:type="dxa"/>
              <w:bottom w:w="100" w:type="dxa"/>
              <w:right w:w="100" w:type="dxa"/>
            </w:tcMar>
          </w:tcPr>
          <w:p w14:paraId="2BF62F07" w14:textId="77777777" w:rsidR="00DE1A5C" w:rsidRPr="004115C3" w:rsidRDefault="00DE1A5C" w:rsidP="006220F1">
            <w:pPr>
              <w:pStyle w:val="Normal1"/>
              <w:spacing w:line="240" w:lineRule="auto"/>
              <w:rPr>
                <w:sz w:val="20"/>
                <w:szCs w:val="20"/>
              </w:rPr>
            </w:pPr>
            <w:r w:rsidRPr="004115C3">
              <w:rPr>
                <w:sz w:val="20"/>
                <w:szCs w:val="20"/>
              </w:rPr>
              <w:t>Reports from accredited public health institutions or organizations regarding human health</w:t>
            </w:r>
          </w:p>
        </w:tc>
        <w:tc>
          <w:tcPr>
            <w:tcW w:w="2970" w:type="dxa"/>
            <w:tcBorders>
              <w:top w:val="nil"/>
              <w:left w:val="nil"/>
              <w:bottom w:val="nil"/>
            </w:tcBorders>
            <w:tcMar>
              <w:top w:w="40" w:type="dxa"/>
              <w:left w:w="40" w:type="dxa"/>
              <w:bottom w:w="40" w:type="dxa"/>
              <w:right w:w="40" w:type="dxa"/>
            </w:tcMar>
          </w:tcPr>
          <w:p w14:paraId="1E76DFC2" w14:textId="77777777" w:rsidR="00DE1A5C" w:rsidRPr="004115C3" w:rsidRDefault="004520DD" w:rsidP="006220F1">
            <w:pPr>
              <w:pStyle w:val="Normal1"/>
              <w:spacing w:line="240" w:lineRule="auto"/>
              <w:rPr>
                <w:sz w:val="20"/>
                <w:szCs w:val="20"/>
              </w:rPr>
            </w:pPr>
            <w:r w:rsidRPr="004115C3">
              <w:rPr>
                <w:sz w:val="20"/>
                <w:szCs w:val="20"/>
              </w:rPr>
              <w:t>I</w:t>
            </w:r>
            <w:r w:rsidR="00DE1A5C" w:rsidRPr="004115C3">
              <w:rPr>
                <w:sz w:val="20"/>
                <w:szCs w:val="20"/>
              </w:rPr>
              <w:t xml:space="preserve">ncidence and prevalence reports, case counts from organizations </w:t>
            </w:r>
            <w:r w:rsidR="00452410" w:rsidRPr="004115C3">
              <w:rPr>
                <w:sz w:val="20"/>
                <w:szCs w:val="20"/>
              </w:rPr>
              <w:t>like</w:t>
            </w:r>
            <w:r w:rsidR="00DE1A5C" w:rsidRPr="004115C3">
              <w:rPr>
                <w:sz w:val="20"/>
                <w:szCs w:val="20"/>
              </w:rPr>
              <w:t xml:space="preserve"> CDC, WHO</w:t>
            </w:r>
          </w:p>
          <w:p w14:paraId="5172E281" w14:textId="77777777" w:rsidR="00DE1A5C" w:rsidRPr="004115C3" w:rsidRDefault="00DE1A5C" w:rsidP="006220F1">
            <w:pPr>
              <w:pStyle w:val="Normal1"/>
              <w:spacing w:line="240" w:lineRule="auto"/>
              <w:rPr>
                <w:sz w:val="20"/>
                <w:szCs w:val="20"/>
              </w:rPr>
            </w:pPr>
          </w:p>
        </w:tc>
      </w:tr>
      <w:tr w:rsidR="005C2B2C" w:rsidRPr="004115C3" w14:paraId="0A424DFF" w14:textId="77777777">
        <w:tc>
          <w:tcPr>
            <w:tcW w:w="2980" w:type="dxa"/>
            <w:tcBorders>
              <w:top w:val="nil"/>
              <w:bottom w:val="nil"/>
              <w:right w:val="nil"/>
            </w:tcBorders>
            <w:tcMar>
              <w:top w:w="40" w:type="dxa"/>
              <w:left w:w="40" w:type="dxa"/>
              <w:bottom w:w="40" w:type="dxa"/>
              <w:right w:w="40" w:type="dxa"/>
            </w:tcMar>
          </w:tcPr>
          <w:p w14:paraId="1D27852C" w14:textId="77777777" w:rsidR="00DE1A5C" w:rsidRPr="004115C3" w:rsidRDefault="00495598" w:rsidP="006220F1">
            <w:pPr>
              <w:pStyle w:val="Normal1"/>
              <w:spacing w:line="240" w:lineRule="auto"/>
              <w:rPr>
                <w:sz w:val="20"/>
                <w:szCs w:val="20"/>
              </w:rPr>
            </w:pPr>
            <w:r w:rsidRPr="004115C3">
              <w:rPr>
                <w:sz w:val="20"/>
                <w:szCs w:val="20"/>
              </w:rPr>
              <w:t>Food, plant, or animal</w:t>
            </w:r>
            <w:r w:rsidR="00DE1A5C" w:rsidRPr="004115C3">
              <w:rPr>
                <w:sz w:val="20"/>
                <w:szCs w:val="20"/>
              </w:rPr>
              <w:t xml:space="preserve"> </w:t>
            </w:r>
          </w:p>
        </w:tc>
        <w:tc>
          <w:tcPr>
            <w:tcW w:w="3060" w:type="dxa"/>
            <w:tcBorders>
              <w:top w:val="nil"/>
              <w:left w:val="nil"/>
              <w:bottom w:val="nil"/>
              <w:right w:val="nil"/>
            </w:tcBorders>
            <w:tcMar>
              <w:top w:w="100" w:type="dxa"/>
              <w:left w:w="100" w:type="dxa"/>
              <w:bottom w:w="100" w:type="dxa"/>
              <w:right w:w="100" w:type="dxa"/>
            </w:tcMar>
          </w:tcPr>
          <w:p w14:paraId="102C9D83" w14:textId="77777777" w:rsidR="00DE1A5C" w:rsidRPr="004115C3" w:rsidRDefault="00DE1A5C" w:rsidP="006220F1">
            <w:pPr>
              <w:pStyle w:val="Normal1"/>
              <w:spacing w:line="240" w:lineRule="auto"/>
              <w:rPr>
                <w:sz w:val="20"/>
                <w:szCs w:val="20"/>
              </w:rPr>
            </w:pPr>
            <w:r w:rsidRPr="004115C3">
              <w:rPr>
                <w:sz w:val="20"/>
                <w:szCs w:val="20"/>
              </w:rPr>
              <w:t>Reports from accredited institutions or organizations regarding animal, plant, food or environmental health and safety</w:t>
            </w:r>
          </w:p>
        </w:tc>
        <w:tc>
          <w:tcPr>
            <w:tcW w:w="2970" w:type="dxa"/>
            <w:tcBorders>
              <w:top w:val="nil"/>
              <w:left w:val="nil"/>
              <w:bottom w:val="nil"/>
            </w:tcBorders>
            <w:tcMar>
              <w:top w:w="40" w:type="dxa"/>
              <w:left w:w="40" w:type="dxa"/>
              <w:bottom w:w="40" w:type="dxa"/>
              <w:right w:w="40" w:type="dxa"/>
            </w:tcMar>
          </w:tcPr>
          <w:p w14:paraId="1AA36ABB" w14:textId="77777777" w:rsidR="00DE1A5C" w:rsidRPr="004115C3" w:rsidRDefault="00495598" w:rsidP="006220F1">
            <w:pPr>
              <w:pStyle w:val="Normal1"/>
              <w:spacing w:line="240" w:lineRule="auto"/>
              <w:rPr>
                <w:sz w:val="20"/>
                <w:szCs w:val="20"/>
              </w:rPr>
            </w:pPr>
            <w:r w:rsidRPr="004115C3">
              <w:rPr>
                <w:sz w:val="20"/>
                <w:szCs w:val="20"/>
              </w:rPr>
              <w:t>FAO, animal c</w:t>
            </w:r>
            <w:r w:rsidR="00DE1A5C" w:rsidRPr="004115C3">
              <w:rPr>
                <w:sz w:val="20"/>
                <w:szCs w:val="20"/>
              </w:rPr>
              <w:t>o</w:t>
            </w:r>
            <w:r w:rsidRPr="004115C3">
              <w:rPr>
                <w:sz w:val="20"/>
                <w:szCs w:val="20"/>
              </w:rPr>
              <w:t>ntrol, p</w:t>
            </w:r>
            <w:r w:rsidR="00DE1A5C" w:rsidRPr="004115C3">
              <w:rPr>
                <w:sz w:val="20"/>
                <w:szCs w:val="20"/>
              </w:rPr>
              <w:t>lant regulatory agencies</w:t>
            </w:r>
          </w:p>
        </w:tc>
      </w:tr>
      <w:tr w:rsidR="005C2B2C" w:rsidRPr="004115C3" w14:paraId="0BBEB1EF" w14:textId="77777777">
        <w:tc>
          <w:tcPr>
            <w:tcW w:w="2980" w:type="dxa"/>
            <w:tcBorders>
              <w:top w:val="nil"/>
              <w:bottom w:val="nil"/>
              <w:right w:val="nil"/>
            </w:tcBorders>
          </w:tcPr>
          <w:p w14:paraId="2CB6DCBF" w14:textId="77777777" w:rsidR="00DE1A5C" w:rsidRPr="004115C3" w:rsidRDefault="00DE1A5C" w:rsidP="006220F1">
            <w:pPr>
              <w:pStyle w:val="Normal1"/>
              <w:spacing w:line="240" w:lineRule="auto"/>
              <w:rPr>
                <w:sz w:val="20"/>
                <w:szCs w:val="20"/>
              </w:rPr>
            </w:pPr>
            <w:r w:rsidRPr="004115C3">
              <w:rPr>
                <w:sz w:val="20"/>
                <w:szCs w:val="20"/>
              </w:rPr>
              <w:t>Field reporting</w:t>
            </w:r>
          </w:p>
        </w:tc>
        <w:tc>
          <w:tcPr>
            <w:tcW w:w="3060" w:type="dxa"/>
            <w:tcBorders>
              <w:top w:val="nil"/>
              <w:left w:val="nil"/>
              <w:bottom w:val="nil"/>
              <w:right w:val="nil"/>
            </w:tcBorders>
            <w:tcMar>
              <w:top w:w="100" w:type="dxa"/>
              <w:left w:w="100" w:type="dxa"/>
              <w:bottom w:w="100" w:type="dxa"/>
              <w:right w:w="100" w:type="dxa"/>
            </w:tcMar>
          </w:tcPr>
          <w:p w14:paraId="7E3F4C32" w14:textId="77777777" w:rsidR="00DE1A5C" w:rsidRPr="004115C3" w:rsidRDefault="00DE1A5C" w:rsidP="006220F1">
            <w:pPr>
              <w:pStyle w:val="Normal1"/>
              <w:spacing w:line="240" w:lineRule="auto"/>
              <w:rPr>
                <w:sz w:val="20"/>
                <w:szCs w:val="20"/>
              </w:rPr>
            </w:pPr>
            <w:r w:rsidRPr="004115C3">
              <w:rPr>
                <w:sz w:val="20"/>
                <w:szCs w:val="20"/>
              </w:rPr>
              <w:t>Data collected on plant or animal health in the field</w:t>
            </w:r>
          </w:p>
        </w:tc>
        <w:tc>
          <w:tcPr>
            <w:tcW w:w="2970" w:type="dxa"/>
            <w:tcBorders>
              <w:top w:val="nil"/>
              <w:left w:val="nil"/>
              <w:bottom w:val="nil"/>
            </w:tcBorders>
            <w:tcMar>
              <w:top w:w="40" w:type="dxa"/>
              <w:left w:w="40" w:type="dxa"/>
              <w:bottom w:w="40" w:type="dxa"/>
              <w:right w:w="40" w:type="dxa"/>
            </w:tcMar>
          </w:tcPr>
          <w:p w14:paraId="5D5B1EEF" w14:textId="77777777" w:rsidR="00DE1A5C" w:rsidRPr="004115C3" w:rsidRDefault="00DE1A5C" w:rsidP="006220F1">
            <w:pPr>
              <w:pStyle w:val="Normal1"/>
              <w:spacing w:line="240" w:lineRule="auto"/>
              <w:rPr>
                <w:sz w:val="20"/>
                <w:szCs w:val="20"/>
              </w:rPr>
            </w:pPr>
            <w:r w:rsidRPr="004115C3">
              <w:rPr>
                <w:sz w:val="20"/>
                <w:szCs w:val="20"/>
              </w:rPr>
              <w:t>Wet market surveillance, sick or dead domestic animals and wildlife, presence of pests</w:t>
            </w:r>
          </w:p>
        </w:tc>
      </w:tr>
      <w:tr w:rsidR="005C2B2C" w:rsidRPr="004115C3" w14:paraId="3C525752" w14:textId="77777777">
        <w:tc>
          <w:tcPr>
            <w:tcW w:w="2980" w:type="dxa"/>
            <w:tcBorders>
              <w:top w:val="nil"/>
              <w:bottom w:val="nil"/>
              <w:right w:val="nil"/>
            </w:tcBorders>
          </w:tcPr>
          <w:p w14:paraId="2DBCE203" w14:textId="77777777" w:rsidR="00DE1A5C" w:rsidRPr="004115C3" w:rsidRDefault="00495598" w:rsidP="006220F1">
            <w:pPr>
              <w:pStyle w:val="Normal1"/>
              <w:spacing w:line="240" w:lineRule="auto"/>
              <w:rPr>
                <w:sz w:val="20"/>
                <w:szCs w:val="20"/>
              </w:rPr>
            </w:pPr>
            <w:r w:rsidRPr="004115C3">
              <w:rPr>
                <w:sz w:val="20"/>
                <w:szCs w:val="20"/>
              </w:rPr>
              <w:t>Self</w:t>
            </w:r>
            <w:r w:rsidR="00DE1A5C" w:rsidRPr="004115C3">
              <w:rPr>
                <w:sz w:val="20"/>
                <w:szCs w:val="20"/>
              </w:rPr>
              <w:t xml:space="preserve"> reporting</w:t>
            </w:r>
          </w:p>
        </w:tc>
        <w:tc>
          <w:tcPr>
            <w:tcW w:w="3060" w:type="dxa"/>
            <w:tcBorders>
              <w:top w:val="nil"/>
              <w:left w:val="nil"/>
              <w:bottom w:val="nil"/>
              <w:right w:val="nil"/>
            </w:tcBorders>
            <w:tcMar>
              <w:top w:w="100" w:type="dxa"/>
              <w:left w:w="100" w:type="dxa"/>
              <w:bottom w:w="100" w:type="dxa"/>
              <w:right w:w="100" w:type="dxa"/>
            </w:tcMar>
          </w:tcPr>
          <w:p w14:paraId="42374BCE" w14:textId="77777777" w:rsidR="00DE1A5C" w:rsidRPr="004115C3" w:rsidRDefault="00DE1A5C" w:rsidP="006220F1">
            <w:pPr>
              <w:pStyle w:val="Normal1"/>
              <w:spacing w:line="240" w:lineRule="auto"/>
              <w:rPr>
                <w:sz w:val="20"/>
                <w:szCs w:val="20"/>
              </w:rPr>
            </w:pPr>
            <w:r w:rsidRPr="004115C3">
              <w:rPr>
                <w:sz w:val="20"/>
                <w:szCs w:val="20"/>
              </w:rPr>
              <w:t xml:space="preserve">Voluntary reports </w:t>
            </w:r>
          </w:p>
        </w:tc>
        <w:tc>
          <w:tcPr>
            <w:tcW w:w="2970" w:type="dxa"/>
            <w:tcBorders>
              <w:top w:val="nil"/>
              <w:left w:val="nil"/>
              <w:bottom w:val="nil"/>
            </w:tcBorders>
            <w:tcMar>
              <w:top w:w="40" w:type="dxa"/>
              <w:left w:w="40" w:type="dxa"/>
              <w:bottom w:w="40" w:type="dxa"/>
              <w:right w:w="40" w:type="dxa"/>
            </w:tcMar>
          </w:tcPr>
          <w:p w14:paraId="5E63F8F2" w14:textId="77777777" w:rsidR="00DE1A5C" w:rsidRPr="004115C3" w:rsidRDefault="00DE1A5C" w:rsidP="006220F1">
            <w:pPr>
              <w:pStyle w:val="Normal1"/>
              <w:spacing w:line="240" w:lineRule="auto"/>
              <w:rPr>
                <w:sz w:val="20"/>
                <w:szCs w:val="20"/>
              </w:rPr>
            </w:pPr>
            <w:r w:rsidRPr="004115C3">
              <w:rPr>
                <w:sz w:val="20"/>
                <w:szCs w:val="20"/>
              </w:rPr>
              <w:t>Surveys, polls, case reports</w:t>
            </w:r>
          </w:p>
        </w:tc>
      </w:tr>
      <w:tr w:rsidR="005C2B2C" w:rsidRPr="004115C3" w14:paraId="3D2BBD93" w14:textId="77777777">
        <w:tc>
          <w:tcPr>
            <w:tcW w:w="2980" w:type="dxa"/>
            <w:tcBorders>
              <w:top w:val="nil"/>
              <w:bottom w:val="nil"/>
              <w:right w:val="nil"/>
            </w:tcBorders>
            <w:tcMar>
              <w:top w:w="40" w:type="dxa"/>
              <w:left w:w="40" w:type="dxa"/>
              <w:bottom w:w="40" w:type="dxa"/>
              <w:right w:w="40" w:type="dxa"/>
            </w:tcMar>
          </w:tcPr>
          <w:p w14:paraId="3DECC4D9" w14:textId="77777777" w:rsidR="00DE1A5C" w:rsidRPr="004115C3" w:rsidRDefault="00DE1A5C" w:rsidP="006220F1">
            <w:pPr>
              <w:pStyle w:val="Normal1"/>
              <w:spacing w:line="240" w:lineRule="auto"/>
              <w:rPr>
                <w:sz w:val="20"/>
                <w:szCs w:val="20"/>
              </w:rPr>
            </w:pPr>
            <w:r w:rsidRPr="004115C3">
              <w:rPr>
                <w:sz w:val="20"/>
                <w:szCs w:val="20"/>
              </w:rPr>
              <w:t>Literature</w:t>
            </w:r>
          </w:p>
        </w:tc>
        <w:tc>
          <w:tcPr>
            <w:tcW w:w="3060" w:type="dxa"/>
            <w:tcBorders>
              <w:top w:val="nil"/>
              <w:left w:val="nil"/>
              <w:bottom w:val="nil"/>
              <w:right w:val="nil"/>
            </w:tcBorders>
            <w:tcMar>
              <w:top w:w="100" w:type="dxa"/>
              <w:left w:w="100" w:type="dxa"/>
              <w:bottom w:w="100" w:type="dxa"/>
              <w:right w:w="100" w:type="dxa"/>
            </w:tcMar>
          </w:tcPr>
          <w:p w14:paraId="3F488D6D" w14:textId="77777777" w:rsidR="00DE1A5C" w:rsidRPr="004115C3" w:rsidRDefault="00DE1A5C" w:rsidP="006220F1">
            <w:pPr>
              <w:pStyle w:val="Normal1"/>
              <w:spacing w:line="240" w:lineRule="auto"/>
              <w:rPr>
                <w:sz w:val="20"/>
                <w:szCs w:val="20"/>
              </w:rPr>
            </w:pPr>
            <w:r w:rsidRPr="004115C3">
              <w:rPr>
                <w:sz w:val="20"/>
                <w:szCs w:val="20"/>
              </w:rPr>
              <w:t>Peer reviewed literature</w:t>
            </w:r>
          </w:p>
        </w:tc>
        <w:tc>
          <w:tcPr>
            <w:tcW w:w="2970" w:type="dxa"/>
            <w:tcBorders>
              <w:top w:val="nil"/>
              <w:left w:val="nil"/>
              <w:bottom w:val="nil"/>
            </w:tcBorders>
            <w:tcMar>
              <w:top w:w="40" w:type="dxa"/>
              <w:left w:w="40" w:type="dxa"/>
              <w:bottom w:w="40" w:type="dxa"/>
              <w:right w:w="40" w:type="dxa"/>
            </w:tcMar>
          </w:tcPr>
          <w:p w14:paraId="5D666B35" w14:textId="77777777" w:rsidR="00DE1A5C" w:rsidRPr="004115C3" w:rsidRDefault="00DE1A5C" w:rsidP="006220F1">
            <w:pPr>
              <w:pStyle w:val="Normal1"/>
              <w:spacing w:line="240" w:lineRule="auto"/>
              <w:rPr>
                <w:sz w:val="20"/>
                <w:szCs w:val="20"/>
              </w:rPr>
            </w:pPr>
            <w:r w:rsidRPr="004115C3">
              <w:rPr>
                <w:sz w:val="20"/>
                <w:szCs w:val="20"/>
              </w:rPr>
              <w:t>Journals, books</w:t>
            </w:r>
          </w:p>
        </w:tc>
      </w:tr>
      <w:tr w:rsidR="005C2B2C" w:rsidRPr="004115C3" w14:paraId="6CC4903A" w14:textId="77777777">
        <w:tc>
          <w:tcPr>
            <w:tcW w:w="2980" w:type="dxa"/>
            <w:tcBorders>
              <w:top w:val="nil"/>
              <w:bottom w:val="nil"/>
              <w:right w:val="nil"/>
            </w:tcBorders>
            <w:tcMar>
              <w:top w:w="40" w:type="dxa"/>
              <w:left w:w="40" w:type="dxa"/>
              <w:bottom w:w="40" w:type="dxa"/>
              <w:right w:w="40" w:type="dxa"/>
            </w:tcMar>
          </w:tcPr>
          <w:p w14:paraId="52148AC4" w14:textId="77777777" w:rsidR="00DE1A5C" w:rsidRPr="004115C3" w:rsidRDefault="00DE1A5C" w:rsidP="006220F1">
            <w:pPr>
              <w:pStyle w:val="Normal1"/>
              <w:spacing w:line="240" w:lineRule="auto"/>
              <w:rPr>
                <w:sz w:val="20"/>
                <w:szCs w:val="20"/>
              </w:rPr>
            </w:pPr>
            <w:r w:rsidRPr="004115C3">
              <w:rPr>
                <w:sz w:val="20"/>
                <w:szCs w:val="20"/>
              </w:rPr>
              <w:t>News</w:t>
            </w:r>
          </w:p>
        </w:tc>
        <w:tc>
          <w:tcPr>
            <w:tcW w:w="3060" w:type="dxa"/>
            <w:tcBorders>
              <w:top w:val="nil"/>
              <w:left w:val="nil"/>
              <w:bottom w:val="nil"/>
              <w:right w:val="nil"/>
            </w:tcBorders>
            <w:tcMar>
              <w:top w:w="100" w:type="dxa"/>
              <w:left w:w="100" w:type="dxa"/>
              <w:bottom w:w="100" w:type="dxa"/>
              <w:right w:w="100" w:type="dxa"/>
            </w:tcMar>
          </w:tcPr>
          <w:p w14:paraId="791C5D49" w14:textId="77777777" w:rsidR="00DE1A5C" w:rsidRPr="004115C3" w:rsidRDefault="00DE1A5C" w:rsidP="006220F1">
            <w:pPr>
              <w:pStyle w:val="Normal1"/>
              <w:spacing w:line="240" w:lineRule="auto"/>
              <w:rPr>
                <w:sz w:val="20"/>
                <w:szCs w:val="20"/>
              </w:rPr>
            </w:pPr>
            <w:r w:rsidRPr="004115C3">
              <w:rPr>
                <w:sz w:val="20"/>
                <w:szCs w:val="20"/>
              </w:rPr>
              <w:t>Media sources</w:t>
            </w:r>
          </w:p>
        </w:tc>
        <w:tc>
          <w:tcPr>
            <w:tcW w:w="2970" w:type="dxa"/>
            <w:tcBorders>
              <w:top w:val="nil"/>
              <w:left w:val="nil"/>
              <w:bottom w:val="nil"/>
            </w:tcBorders>
            <w:tcMar>
              <w:top w:w="40" w:type="dxa"/>
              <w:left w:w="40" w:type="dxa"/>
              <w:bottom w:w="40" w:type="dxa"/>
              <w:right w:w="40" w:type="dxa"/>
            </w:tcMar>
          </w:tcPr>
          <w:p w14:paraId="5033C2CA" w14:textId="77777777" w:rsidR="00DE1A5C" w:rsidRPr="004115C3" w:rsidRDefault="00DE1A5C" w:rsidP="006220F1">
            <w:pPr>
              <w:pStyle w:val="Normal1"/>
              <w:spacing w:line="240" w:lineRule="auto"/>
              <w:rPr>
                <w:sz w:val="20"/>
                <w:szCs w:val="20"/>
              </w:rPr>
            </w:pPr>
            <w:r w:rsidRPr="004115C3">
              <w:rPr>
                <w:sz w:val="20"/>
                <w:szCs w:val="20"/>
              </w:rPr>
              <w:t>Online and print media</w:t>
            </w:r>
          </w:p>
        </w:tc>
      </w:tr>
      <w:tr w:rsidR="005C2B2C" w:rsidRPr="004115C3" w14:paraId="634334BC" w14:textId="77777777">
        <w:tc>
          <w:tcPr>
            <w:tcW w:w="2980" w:type="dxa"/>
            <w:tcBorders>
              <w:top w:val="nil"/>
              <w:bottom w:val="nil"/>
              <w:right w:val="nil"/>
            </w:tcBorders>
            <w:tcMar>
              <w:top w:w="40" w:type="dxa"/>
              <w:left w:w="40" w:type="dxa"/>
              <w:bottom w:w="40" w:type="dxa"/>
              <w:right w:w="40" w:type="dxa"/>
            </w:tcMar>
          </w:tcPr>
          <w:p w14:paraId="4BDE00E6" w14:textId="77777777" w:rsidR="00DE1A5C" w:rsidRPr="004115C3" w:rsidRDefault="00495598" w:rsidP="006220F1">
            <w:pPr>
              <w:pStyle w:val="Normal1"/>
              <w:spacing w:line="240" w:lineRule="auto"/>
              <w:rPr>
                <w:sz w:val="20"/>
                <w:szCs w:val="20"/>
              </w:rPr>
            </w:pPr>
            <w:r w:rsidRPr="004115C3">
              <w:rPr>
                <w:sz w:val="20"/>
                <w:szCs w:val="20"/>
              </w:rPr>
              <w:t>Social m</w:t>
            </w:r>
            <w:r w:rsidR="00DE1A5C" w:rsidRPr="004115C3">
              <w:rPr>
                <w:sz w:val="20"/>
                <w:szCs w:val="20"/>
              </w:rPr>
              <w:t>edia</w:t>
            </w:r>
          </w:p>
        </w:tc>
        <w:tc>
          <w:tcPr>
            <w:tcW w:w="3060" w:type="dxa"/>
            <w:tcBorders>
              <w:top w:val="nil"/>
              <w:left w:val="nil"/>
              <w:bottom w:val="nil"/>
              <w:right w:val="nil"/>
            </w:tcBorders>
            <w:tcMar>
              <w:top w:w="100" w:type="dxa"/>
              <w:left w:w="100" w:type="dxa"/>
              <w:bottom w:w="100" w:type="dxa"/>
              <w:right w:w="100" w:type="dxa"/>
            </w:tcMar>
          </w:tcPr>
          <w:p w14:paraId="1ED54CE6" w14:textId="77777777" w:rsidR="00DE1A5C" w:rsidRPr="004115C3" w:rsidRDefault="00DE1A5C" w:rsidP="006220F1">
            <w:pPr>
              <w:pStyle w:val="Normal1"/>
              <w:spacing w:line="240" w:lineRule="auto"/>
              <w:rPr>
                <w:sz w:val="20"/>
                <w:szCs w:val="20"/>
              </w:rPr>
            </w:pPr>
            <w:r w:rsidRPr="004115C3">
              <w:rPr>
                <w:sz w:val="20"/>
                <w:szCs w:val="20"/>
              </w:rPr>
              <w:t>Social networking websites and applications</w:t>
            </w:r>
          </w:p>
        </w:tc>
        <w:tc>
          <w:tcPr>
            <w:tcW w:w="2970" w:type="dxa"/>
            <w:tcBorders>
              <w:top w:val="nil"/>
              <w:left w:val="nil"/>
              <w:bottom w:val="nil"/>
            </w:tcBorders>
            <w:tcMar>
              <w:top w:w="40" w:type="dxa"/>
              <w:left w:w="40" w:type="dxa"/>
              <w:bottom w:w="40" w:type="dxa"/>
              <w:right w:w="40" w:type="dxa"/>
            </w:tcMar>
          </w:tcPr>
          <w:p w14:paraId="77F3E91F" w14:textId="77777777" w:rsidR="00DE1A5C" w:rsidRPr="004115C3" w:rsidRDefault="00DE1A5C" w:rsidP="006220F1">
            <w:pPr>
              <w:pStyle w:val="Normal1"/>
              <w:spacing w:line="240" w:lineRule="auto"/>
              <w:rPr>
                <w:sz w:val="20"/>
                <w:szCs w:val="20"/>
              </w:rPr>
            </w:pPr>
            <w:r w:rsidRPr="004115C3">
              <w:rPr>
                <w:sz w:val="20"/>
                <w:szCs w:val="20"/>
              </w:rPr>
              <w:t>Facebook, Twitter</w:t>
            </w:r>
          </w:p>
        </w:tc>
      </w:tr>
      <w:tr w:rsidR="005C2B2C" w:rsidRPr="004115C3" w14:paraId="70B2520B" w14:textId="77777777">
        <w:tc>
          <w:tcPr>
            <w:tcW w:w="2980" w:type="dxa"/>
            <w:tcBorders>
              <w:top w:val="nil"/>
              <w:bottom w:val="nil"/>
              <w:right w:val="nil"/>
            </w:tcBorders>
            <w:tcMar>
              <w:top w:w="40" w:type="dxa"/>
              <w:left w:w="40" w:type="dxa"/>
              <w:bottom w:w="40" w:type="dxa"/>
              <w:right w:w="40" w:type="dxa"/>
            </w:tcMar>
          </w:tcPr>
          <w:p w14:paraId="244AEE7C" w14:textId="77777777" w:rsidR="00DE1A5C" w:rsidRPr="004115C3" w:rsidRDefault="00495598" w:rsidP="006220F1">
            <w:pPr>
              <w:pStyle w:val="Normal1"/>
              <w:spacing w:line="240" w:lineRule="auto"/>
              <w:rPr>
                <w:sz w:val="20"/>
                <w:szCs w:val="20"/>
              </w:rPr>
            </w:pPr>
            <w:r w:rsidRPr="004115C3">
              <w:rPr>
                <w:sz w:val="20"/>
                <w:szCs w:val="20"/>
              </w:rPr>
              <w:t>Internet a</w:t>
            </w:r>
            <w:r w:rsidR="00DE1A5C" w:rsidRPr="004115C3">
              <w:rPr>
                <w:sz w:val="20"/>
                <w:szCs w:val="20"/>
              </w:rPr>
              <w:t>ctivity</w:t>
            </w:r>
          </w:p>
        </w:tc>
        <w:tc>
          <w:tcPr>
            <w:tcW w:w="3060" w:type="dxa"/>
            <w:tcBorders>
              <w:top w:val="nil"/>
              <w:left w:val="nil"/>
              <w:bottom w:val="nil"/>
              <w:right w:val="nil"/>
            </w:tcBorders>
            <w:tcMar>
              <w:top w:w="100" w:type="dxa"/>
              <w:left w:w="100" w:type="dxa"/>
              <w:bottom w:w="100" w:type="dxa"/>
              <w:right w:w="100" w:type="dxa"/>
            </w:tcMar>
          </w:tcPr>
          <w:p w14:paraId="69ABCAE2" w14:textId="77777777" w:rsidR="00DE1A5C" w:rsidRPr="004115C3" w:rsidRDefault="00DE1A5C" w:rsidP="006220F1">
            <w:pPr>
              <w:pStyle w:val="Normal1"/>
              <w:spacing w:line="240" w:lineRule="auto"/>
              <w:rPr>
                <w:sz w:val="20"/>
                <w:szCs w:val="20"/>
              </w:rPr>
            </w:pPr>
            <w:r w:rsidRPr="004115C3">
              <w:rPr>
                <w:sz w:val="20"/>
                <w:szCs w:val="20"/>
              </w:rPr>
              <w:t>Patterns of internet usage</w:t>
            </w:r>
          </w:p>
        </w:tc>
        <w:tc>
          <w:tcPr>
            <w:tcW w:w="2970" w:type="dxa"/>
            <w:tcBorders>
              <w:top w:val="nil"/>
              <w:left w:val="nil"/>
              <w:bottom w:val="nil"/>
            </w:tcBorders>
            <w:tcMar>
              <w:top w:w="40" w:type="dxa"/>
              <w:left w:w="40" w:type="dxa"/>
              <w:bottom w:w="40" w:type="dxa"/>
              <w:right w:w="40" w:type="dxa"/>
            </w:tcMar>
          </w:tcPr>
          <w:p w14:paraId="7E933702" w14:textId="77777777" w:rsidR="00DE1A5C" w:rsidRPr="004115C3" w:rsidRDefault="00DE1A5C" w:rsidP="006220F1">
            <w:pPr>
              <w:pStyle w:val="Normal1"/>
              <w:spacing w:line="240" w:lineRule="auto"/>
              <w:rPr>
                <w:sz w:val="20"/>
                <w:szCs w:val="20"/>
              </w:rPr>
            </w:pPr>
            <w:r w:rsidRPr="004115C3">
              <w:rPr>
                <w:sz w:val="20"/>
                <w:szCs w:val="20"/>
              </w:rPr>
              <w:t>Search queries, web access logs</w:t>
            </w:r>
          </w:p>
        </w:tc>
      </w:tr>
      <w:tr w:rsidR="005C2B2C" w:rsidRPr="004115C3" w14:paraId="1542671E" w14:textId="77777777">
        <w:tc>
          <w:tcPr>
            <w:tcW w:w="2980" w:type="dxa"/>
            <w:tcBorders>
              <w:top w:val="nil"/>
              <w:bottom w:val="single" w:sz="18" w:space="0" w:color="000000"/>
              <w:right w:val="nil"/>
            </w:tcBorders>
            <w:tcMar>
              <w:top w:w="40" w:type="dxa"/>
              <w:left w:w="40" w:type="dxa"/>
              <w:bottom w:w="40" w:type="dxa"/>
              <w:right w:w="40" w:type="dxa"/>
            </w:tcMar>
          </w:tcPr>
          <w:p w14:paraId="040255D4" w14:textId="77777777" w:rsidR="00DE1A5C" w:rsidRPr="004115C3" w:rsidRDefault="00DE1A5C" w:rsidP="006220F1">
            <w:pPr>
              <w:pStyle w:val="Normal1"/>
              <w:spacing w:line="240" w:lineRule="auto"/>
              <w:rPr>
                <w:sz w:val="20"/>
                <w:szCs w:val="20"/>
              </w:rPr>
            </w:pPr>
            <w:r w:rsidRPr="004115C3">
              <w:rPr>
                <w:sz w:val="20"/>
                <w:szCs w:val="20"/>
              </w:rPr>
              <w:t>Other surveillance systems</w:t>
            </w:r>
          </w:p>
        </w:tc>
        <w:tc>
          <w:tcPr>
            <w:tcW w:w="3060" w:type="dxa"/>
            <w:tcBorders>
              <w:top w:val="nil"/>
              <w:left w:val="nil"/>
              <w:bottom w:val="single" w:sz="18" w:space="0" w:color="000000"/>
              <w:right w:val="nil"/>
            </w:tcBorders>
            <w:tcMar>
              <w:top w:w="100" w:type="dxa"/>
              <w:left w:w="100" w:type="dxa"/>
              <w:bottom w:w="100" w:type="dxa"/>
              <w:right w:w="100" w:type="dxa"/>
            </w:tcMar>
          </w:tcPr>
          <w:p w14:paraId="68A353CB" w14:textId="77777777" w:rsidR="00DE1A5C" w:rsidRPr="004115C3" w:rsidRDefault="00DE1A5C" w:rsidP="006220F1">
            <w:pPr>
              <w:pStyle w:val="Normal1"/>
              <w:spacing w:line="240" w:lineRule="auto"/>
              <w:rPr>
                <w:sz w:val="20"/>
                <w:szCs w:val="20"/>
              </w:rPr>
            </w:pPr>
            <w:r w:rsidRPr="004115C3">
              <w:rPr>
                <w:sz w:val="20"/>
                <w:szCs w:val="20"/>
              </w:rPr>
              <w:t>Data gathered from other surveillance systems</w:t>
            </w:r>
          </w:p>
        </w:tc>
        <w:tc>
          <w:tcPr>
            <w:tcW w:w="2970" w:type="dxa"/>
            <w:tcBorders>
              <w:top w:val="nil"/>
              <w:left w:val="nil"/>
              <w:bottom w:val="single" w:sz="18" w:space="0" w:color="000000"/>
            </w:tcBorders>
            <w:tcMar>
              <w:top w:w="40" w:type="dxa"/>
              <w:left w:w="40" w:type="dxa"/>
              <w:bottom w:w="40" w:type="dxa"/>
              <w:right w:w="40" w:type="dxa"/>
            </w:tcMar>
          </w:tcPr>
          <w:p w14:paraId="5CD29246" w14:textId="77777777" w:rsidR="00DE1A5C" w:rsidRPr="004115C3" w:rsidRDefault="00DE1A5C" w:rsidP="006220F1">
            <w:pPr>
              <w:pStyle w:val="Normal1"/>
              <w:spacing w:line="240" w:lineRule="auto"/>
              <w:rPr>
                <w:sz w:val="20"/>
                <w:szCs w:val="20"/>
              </w:rPr>
            </w:pPr>
          </w:p>
        </w:tc>
      </w:tr>
    </w:tbl>
    <w:p w14:paraId="2F7A9BA7" w14:textId="77777777" w:rsidR="00DE1A5C" w:rsidRPr="004115C3" w:rsidRDefault="00DE1A5C" w:rsidP="006220F1">
      <w:pPr>
        <w:pStyle w:val="Normal1"/>
        <w:spacing w:line="240" w:lineRule="auto"/>
        <w:rPr>
          <w:sz w:val="24"/>
          <w:szCs w:val="24"/>
        </w:rPr>
      </w:pPr>
    </w:p>
    <w:p w14:paraId="0DB22086" w14:textId="77777777" w:rsidR="00D74DE4" w:rsidRPr="004115C3" w:rsidRDefault="00D74DE4" w:rsidP="006220F1">
      <w:pPr>
        <w:pStyle w:val="Normal1"/>
        <w:spacing w:line="240" w:lineRule="auto"/>
        <w:rPr>
          <w:sz w:val="24"/>
          <w:szCs w:val="24"/>
        </w:rPr>
      </w:pPr>
    </w:p>
    <w:p w14:paraId="059679C4" w14:textId="77777777" w:rsidR="004B1AB3" w:rsidRPr="004115C3" w:rsidRDefault="004B1AB3" w:rsidP="006220F1">
      <w:pPr>
        <w:pStyle w:val="Normal1"/>
        <w:spacing w:line="240" w:lineRule="auto"/>
        <w:rPr>
          <w:sz w:val="24"/>
          <w:szCs w:val="24"/>
        </w:rPr>
      </w:pPr>
    </w:p>
    <w:p w14:paraId="78CA19CF" w14:textId="77777777" w:rsidR="004B1AB3" w:rsidRPr="004115C3" w:rsidRDefault="004B1AB3" w:rsidP="006220F1">
      <w:pPr>
        <w:pStyle w:val="Normal1"/>
        <w:spacing w:line="240" w:lineRule="auto"/>
        <w:rPr>
          <w:sz w:val="24"/>
          <w:szCs w:val="24"/>
        </w:rPr>
      </w:pPr>
    </w:p>
    <w:p w14:paraId="7C4D1095" w14:textId="77777777" w:rsidR="00F2783E" w:rsidRPr="004115C3" w:rsidRDefault="00F2783E" w:rsidP="006220F1">
      <w:pPr>
        <w:pStyle w:val="Normal1"/>
        <w:spacing w:line="240" w:lineRule="auto"/>
        <w:rPr>
          <w:sz w:val="24"/>
          <w:szCs w:val="24"/>
        </w:rPr>
      </w:pPr>
    </w:p>
    <w:p w14:paraId="33822408" w14:textId="77777777" w:rsidR="00D74DE4" w:rsidRPr="004115C3" w:rsidRDefault="007E4947" w:rsidP="006220F1">
      <w:pPr>
        <w:pStyle w:val="Normal1"/>
        <w:spacing w:line="240" w:lineRule="auto"/>
        <w:rPr>
          <w:sz w:val="24"/>
          <w:szCs w:val="24"/>
        </w:rPr>
      </w:pPr>
      <w:r w:rsidRPr="004115C3">
        <w:rPr>
          <w:sz w:val="24"/>
          <w:szCs w:val="24"/>
        </w:rPr>
        <w:t>Table 2. The b</w:t>
      </w:r>
      <w:r w:rsidR="00D74DE4" w:rsidRPr="004115C3">
        <w:rPr>
          <w:sz w:val="24"/>
          <w:szCs w:val="24"/>
        </w:rPr>
        <w:t xml:space="preserve">iosurveillance </w:t>
      </w:r>
      <w:r w:rsidR="00E6732F" w:rsidRPr="004115C3">
        <w:rPr>
          <w:sz w:val="24"/>
          <w:szCs w:val="24"/>
        </w:rPr>
        <w:t xml:space="preserve">exclusion criteria based on each </w:t>
      </w:r>
      <w:r w:rsidRPr="004115C3">
        <w:rPr>
          <w:sz w:val="24"/>
          <w:szCs w:val="24"/>
        </w:rPr>
        <w:t>system’s</w:t>
      </w:r>
      <w:r w:rsidR="00D74DE4" w:rsidRPr="004115C3">
        <w:rPr>
          <w:sz w:val="24"/>
          <w:szCs w:val="24"/>
        </w:rPr>
        <w:t xml:space="preserve"> characteristics.</w:t>
      </w:r>
    </w:p>
    <w:tbl>
      <w:tblPr>
        <w:tblStyle w:val="a1"/>
        <w:tblW w:w="9360" w:type="dxa"/>
        <w:tblBorders>
          <w:bottom w:val="single" w:sz="18" w:space="0" w:color="000000"/>
          <w:insideH w:val="single" w:sz="18" w:space="0" w:color="000000"/>
        </w:tblBorders>
        <w:tblLayout w:type="fixed"/>
        <w:tblLook w:val="0600" w:firstRow="0" w:lastRow="0" w:firstColumn="0" w:lastColumn="0" w:noHBand="1" w:noVBand="1"/>
      </w:tblPr>
      <w:tblGrid>
        <w:gridCol w:w="4680"/>
        <w:gridCol w:w="4680"/>
      </w:tblGrid>
      <w:tr w:rsidR="00DE1A5C" w:rsidRPr="004115C3" w14:paraId="533E8257" w14:textId="77777777">
        <w:tc>
          <w:tcPr>
            <w:tcW w:w="4680" w:type="dxa"/>
            <w:tcBorders>
              <w:top w:val="single" w:sz="18" w:space="0" w:color="000000"/>
            </w:tcBorders>
            <w:tcMar>
              <w:top w:w="100" w:type="dxa"/>
              <w:left w:w="100" w:type="dxa"/>
              <w:bottom w:w="100" w:type="dxa"/>
              <w:right w:w="100" w:type="dxa"/>
            </w:tcMar>
          </w:tcPr>
          <w:p w14:paraId="22AD2325" w14:textId="77777777"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Excluded</w:t>
            </w:r>
            <w:r w:rsidR="00F75A74" w:rsidRPr="004115C3">
              <w:rPr>
                <w:sz w:val="20"/>
                <w:szCs w:val="20"/>
              </w:rPr>
              <w:t xml:space="preserve"> from Analysis</w:t>
            </w:r>
          </w:p>
        </w:tc>
        <w:tc>
          <w:tcPr>
            <w:tcW w:w="4680" w:type="dxa"/>
            <w:tcBorders>
              <w:top w:val="single" w:sz="18" w:space="0" w:color="000000"/>
            </w:tcBorders>
            <w:tcMar>
              <w:top w:w="100" w:type="dxa"/>
              <w:left w:w="100" w:type="dxa"/>
              <w:bottom w:w="100" w:type="dxa"/>
              <w:right w:w="100" w:type="dxa"/>
            </w:tcMar>
          </w:tcPr>
          <w:p w14:paraId="672A0CEB" w14:textId="77777777"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Retained</w:t>
            </w:r>
            <w:r w:rsidR="00F75A74" w:rsidRPr="004115C3">
              <w:rPr>
                <w:sz w:val="20"/>
                <w:szCs w:val="20"/>
              </w:rPr>
              <w:t xml:space="preserve"> for Analysis</w:t>
            </w:r>
          </w:p>
        </w:tc>
      </w:tr>
      <w:tr w:rsidR="00DE1A5C" w:rsidRPr="004115C3" w14:paraId="72BC8451" w14:textId="77777777">
        <w:tc>
          <w:tcPr>
            <w:tcW w:w="4680" w:type="dxa"/>
            <w:tcMar>
              <w:top w:w="100" w:type="dxa"/>
              <w:left w:w="100" w:type="dxa"/>
              <w:bottom w:w="100" w:type="dxa"/>
              <w:right w:w="100" w:type="dxa"/>
            </w:tcMar>
          </w:tcPr>
          <w:p w14:paraId="201B1DD2" w14:textId="77777777" w:rsidR="00DE1A5C" w:rsidRPr="004115C3" w:rsidRDefault="00DE1A5C" w:rsidP="006220F1">
            <w:pPr>
              <w:pStyle w:val="Normal1"/>
              <w:widowControl w:val="0"/>
              <w:numPr>
                <w:ilvl w:val="0"/>
                <w:numId w:val="1"/>
                <w:numberingChange w:id="59" w:author="Larry Madoff" w:date="2015-11-20T09:43:00Z" w:original="●"/>
              </w:numPr>
              <w:spacing w:line="240" w:lineRule="auto"/>
              <w:ind w:hanging="360"/>
              <w:contextualSpacing/>
              <w:rPr>
                <w:sz w:val="20"/>
                <w:szCs w:val="20"/>
              </w:rPr>
            </w:pPr>
            <w:r w:rsidRPr="004115C3">
              <w:rPr>
                <w:sz w:val="20"/>
                <w:szCs w:val="20"/>
              </w:rPr>
              <w:t>Capacity building networks</w:t>
            </w:r>
          </w:p>
          <w:p w14:paraId="4B53CF70" w14:textId="77777777" w:rsidR="00DE1A5C" w:rsidRPr="004115C3" w:rsidRDefault="00DE1A5C" w:rsidP="006220F1">
            <w:pPr>
              <w:pStyle w:val="Normal1"/>
              <w:widowControl w:val="0"/>
              <w:numPr>
                <w:ilvl w:val="0"/>
                <w:numId w:val="3"/>
                <w:numberingChange w:id="60" w:author="Larry Madoff" w:date="2015-11-20T09:43:00Z" w:original="●"/>
              </w:numPr>
              <w:spacing w:line="240" w:lineRule="auto"/>
              <w:ind w:hanging="360"/>
              <w:contextualSpacing/>
              <w:rPr>
                <w:sz w:val="20"/>
                <w:szCs w:val="20"/>
              </w:rPr>
            </w:pPr>
            <w:r w:rsidRPr="004115C3">
              <w:rPr>
                <w:sz w:val="20"/>
                <w:szCs w:val="20"/>
              </w:rPr>
              <w:t>Biosurveillance education programs</w:t>
            </w:r>
          </w:p>
          <w:p w14:paraId="6949E6D5" w14:textId="77777777" w:rsidR="00DE1A5C" w:rsidRPr="004115C3" w:rsidRDefault="00DE1A5C" w:rsidP="006220F1">
            <w:pPr>
              <w:pStyle w:val="Normal1"/>
              <w:widowControl w:val="0"/>
              <w:numPr>
                <w:ilvl w:val="0"/>
                <w:numId w:val="3"/>
                <w:numberingChange w:id="61" w:author="Larry Madoff" w:date="2015-11-20T09:43:00Z" w:original="●"/>
              </w:numPr>
              <w:spacing w:line="240" w:lineRule="auto"/>
              <w:ind w:hanging="360"/>
              <w:contextualSpacing/>
              <w:rPr>
                <w:sz w:val="20"/>
                <w:szCs w:val="20"/>
              </w:rPr>
            </w:pPr>
            <w:r w:rsidRPr="004115C3">
              <w:rPr>
                <w:sz w:val="20"/>
                <w:szCs w:val="20"/>
              </w:rPr>
              <w:t>Advocacy and policy groups</w:t>
            </w:r>
          </w:p>
          <w:p w14:paraId="53296FD7" w14:textId="77777777" w:rsidR="00DE1A5C" w:rsidRPr="004115C3" w:rsidRDefault="00DE1A5C" w:rsidP="006220F1">
            <w:pPr>
              <w:pStyle w:val="Normal1"/>
              <w:widowControl w:val="0"/>
              <w:numPr>
                <w:ilvl w:val="0"/>
                <w:numId w:val="3"/>
                <w:numberingChange w:id="62" w:author="Larry Madoff" w:date="2015-11-20T09:43:00Z" w:original="●"/>
              </w:numPr>
              <w:spacing w:line="240" w:lineRule="auto"/>
              <w:ind w:hanging="360"/>
              <w:contextualSpacing/>
              <w:rPr>
                <w:sz w:val="20"/>
                <w:szCs w:val="20"/>
              </w:rPr>
            </w:pPr>
            <w:r w:rsidRPr="004115C3">
              <w:rPr>
                <w:sz w:val="20"/>
                <w:szCs w:val="20"/>
              </w:rPr>
              <w:t xml:space="preserve">Informal communication forums </w:t>
            </w:r>
          </w:p>
          <w:p w14:paraId="77B46B9C" w14:textId="77777777" w:rsidR="00DE1A5C" w:rsidRPr="004115C3" w:rsidRDefault="00F75A74" w:rsidP="006220F1">
            <w:pPr>
              <w:pStyle w:val="Normal1"/>
              <w:widowControl w:val="0"/>
              <w:numPr>
                <w:ilvl w:val="0"/>
                <w:numId w:val="3"/>
                <w:numberingChange w:id="63" w:author="Larry Madoff" w:date="2015-11-20T09:43:00Z" w:original="●"/>
              </w:numPr>
              <w:spacing w:line="240" w:lineRule="auto"/>
              <w:ind w:hanging="360"/>
              <w:contextualSpacing/>
              <w:rPr>
                <w:sz w:val="20"/>
                <w:szCs w:val="20"/>
              </w:rPr>
            </w:pPr>
            <w:r w:rsidRPr="004115C3">
              <w:rPr>
                <w:sz w:val="20"/>
                <w:szCs w:val="20"/>
              </w:rPr>
              <w:t>Pilot systems</w:t>
            </w:r>
            <w:r w:rsidR="00DE1A5C" w:rsidRPr="004115C3">
              <w:rPr>
                <w:sz w:val="20"/>
                <w:szCs w:val="20"/>
              </w:rPr>
              <w:t xml:space="preserve"> never used</w:t>
            </w:r>
          </w:p>
          <w:p w14:paraId="5F913E13" w14:textId="77777777" w:rsidR="00DE1A5C" w:rsidRPr="004115C3" w:rsidRDefault="008545C6" w:rsidP="006220F1">
            <w:pPr>
              <w:pStyle w:val="Normal1"/>
              <w:widowControl w:val="0"/>
              <w:numPr>
                <w:ilvl w:val="0"/>
                <w:numId w:val="3"/>
                <w:numberingChange w:id="64" w:author="Larry Madoff" w:date="2015-11-20T09:43:00Z" w:original="●"/>
              </w:numPr>
              <w:spacing w:line="240" w:lineRule="auto"/>
              <w:ind w:hanging="360"/>
              <w:contextualSpacing/>
              <w:rPr>
                <w:sz w:val="20"/>
                <w:szCs w:val="20"/>
              </w:rPr>
            </w:pPr>
            <w:r w:rsidRPr="004115C3">
              <w:rPr>
                <w:sz w:val="20"/>
                <w:szCs w:val="20"/>
              </w:rPr>
              <w:t>Information deemed</w:t>
            </w:r>
            <w:r w:rsidR="00DE1A5C" w:rsidRPr="004115C3">
              <w:rPr>
                <w:sz w:val="20"/>
                <w:szCs w:val="20"/>
              </w:rPr>
              <w:t xml:space="preserve"> insufficient</w:t>
            </w:r>
          </w:p>
        </w:tc>
        <w:tc>
          <w:tcPr>
            <w:tcW w:w="4680" w:type="dxa"/>
            <w:tcMar>
              <w:top w:w="100" w:type="dxa"/>
              <w:left w:w="100" w:type="dxa"/>
              <w:bottom w:w="100" w:type="dxa"/>
              <w:right w:w="100" w:type="dxa"/>
            </w:tcMar>
          </w:tcPr>
          <w:p w14:paraId="62074939" w14:textId="77777777" w:rsidR="00DE1A5C" w:rsidRPr="004115C3" w:rsidRDefault="00DE1A5C" w:rsidP="006220F1">
            <w:pPr>
              <w:pStyle w:val="Normal1"/>
              <w:widowControl w:val="0"/>
              <w:numPr>
                <w:ilvl w:val="0"/>
                <w:numId w:val="2"/>
                <w:numberingChange w:id="65" w:author="Larry Madoff" w:date="2015-11-20T09:43:00Z" w:original="●"/>
              </w:numPr>
              <w:spacing w:line="240" w:lineRule="auto"/>
              <w:ind w:hanging="360"/>
              <w:contextualSpacing/>
              <w:rPr>
                <w:sz w:val="20"/>
                <w:szCs w:val="20"/>
              </w:rPr>
            </w:pPr>
            <w:r w:rsidRPr="004115C3">
              <w:rPr>
                <w:sz w:val="20"/>
                <w:szCs w:val="20"/>
              </w:rPr>
              <w:t>Software platforms</w:t>
            </w:r>
          </w:p>
          <w:p w14:paraId="4C91063E" w14:textId="77777777" w:rsidR="00DE1A5C" w:rsidRPr="004115C3" w:rsidRDefault="00DE1A5C" w:rsidP="006220F1">
            <w:pPr>
              <w:pStyle w:val="Normal1"/>
              <w:widowControl w:val="0"/>
              <w:numPr>
                <w:ilvl w:val="0"/>
                <w:numId w:val="2"/>
                <w:numberingChange w:id="66" w:author="Larry Madoff" w:date="2015-11-20T09:43:00Z" w:original="●"/>
              </w:numPr>
              <w:spacing w:line="240" w:lineRule="auto"/>
              <w:ind w:hanging="360"/>
              <w:contextualSpacing/>
              <w:rPr>
                <w:sz w:val="20"/>
                <w:szCs w:val="20"/>
              </w:rPr>
            </w:pPr>
            <w:r w:rsidRPr="004115C3">
              <w:rPr>
                <w:sz w:val="20"/>
                <w:szCs w:val="20"/>
              </w:rPr>
              <w:t xml:space="preserve">Communication platforms </w:t>
            </w:r>
          </w:p>
          <w:p w14:paraId="72A95FFF" w14:textId="77777777" w:rsidR="00DE1A5C" w:rsidRPr="004115C3" w:rsidRDefault="00DE1A5C" w:rsidP="006220F1">
            <w:pPr>
              <w:pStyle w:val="Normal1"/>
              <w:widowControl w:val="0"/>
              <w:numPr>
                <w:ilvl w:val="0"/>
                <w:numId w:val="2"/>
                <w:numberingChange w:id="67" w:author="Larry Madoff" w:date="2015-11-20T09:43:00Z" w:original="●"/>
              </w:numPr>
              <w:spacing w:line="240" w:lineRule="auto"/>
              <w:ind w:hanging="360"/>
              <w:contextualSpacing/>
              <w:rPr>
                <w:sz w:val="20"/>
                <w:szCs w:val="20"/>
              </w:rPr>
            </w:pPr>
            <w:r w:rsidRPr="004115C3">
              <w:rPr>
                <w:sz w:val="20"/>
                <w:szCs w:val="20"/>
              </w:rPr>
              <w:t>Alert systems</w:t>
            </w:r>
          </w:p>
          <w:p w14:paraId="66D4B3EB" w14:textId="77777777" w:rsidR="00DE1A5C" w:rsidRPr="004115C3" w:rsidRDefault="00DE1A5C" w:rsidP="006220F1">
            <w:pPr>
              <w:pStyle w:val="Normal1"/>
              <w:widowControl w:val="0"/>
              <w:numPr>
                <w:ilvl w:val="0"/>
                <w:numId w:val="2"/>
                <w:numberingChange w:id="68" w:author="Larry Madoff" w:date="2015-11-20T09:43:00Z" w:original="●"/>
              </w:numPr>
              <w:spacing w:line="240" w:lineRule="auto"/>
              <w:ind w:hanging="360"/>
              <w:contextualSpacing/>
              <w:rPr>
                <w:sz w:val="20"/>
                <w:szCs w:val="20"/>
              </w:rPr>
            </w:pPr>
            <w:r w:rsidRPr="004115C3">
              <w:rPr>
                <w:sz w:val="20"/>
                <w:szCs w:val="20"/>
              </w:rPr>
              <w:t>Epidemiological reports</w:t>
            </w:r>
          </w:p>
          <w:p w14:paraId="090728FF" w14:textId="77777777" w:rsidR="00DE1A5C" w:rsidRPr="004115C3" w:rsidRDefault="00DE1A5C" w:rsidP="006220F1">
            <w:pPr>
              <w:pStyle w:val="Normal1"/>
              <w:widowControl w:val="0"/>
              <w:numPr>
                <w:ilvl w:val="0"/>
                <w:numId w:val="2"/>
                <w:numberingChange w:id="69" w:author="Larry Madoff" w:date="2015-11-20T09:43:00Z" w:original="●"/>
              </w:numPr>
              <w:spacing w:line="240" w:lineRule="auto"/>
              <w:ind w:hanging="360"/>
              <w:contextualSpacing/>
              <w:rPr>
                <w:sz w:val="20"/>
                <w:szCs w:val="20"/>
              </w:rPr>
            </w:pPr>
            <w:r w:rsidRPr="004115C3">
              <w:rPr>
                <w:sz w:val="20"/>
                <w:szCs w:val="20"/>
              </w:rPr>
              <w:t>Pest biosurveillance</w:t>
            </w:r>
          </w:p>
        </w:tc>
      </w:tr>
    </w:tbl>
    <w:p w14:paraId="452D14C8" w14:textId="77777777" w:rsidR="00DE1A5C" w:rsidRPr="004115C3" w:rsidRDefault="00DE1A5C" w:rsidP="006220F1">
      <w:pPr>
        <w:pStyle w:val="Normal1"/>
        <w:spacing w:line="240" w:lineRule="auto"/>
        <w:rPr>
          <w:sz w:val="24"/>
          <w:szCs w:val="24"/>
        </w:rPr>
      </w:pPr>
    </w:p>
    <w:p w14:paraId="6D831226" w14:textId="77777777" w:rsidR="00DE1A5C" w:rsidRPr="004115C3" w:rsidRDefault="00DE1A5C" w:rsidP="006220F1">
      <w:pPr>
        <w:pStyle w:val="Normal1"/>
        <w:spacing w:line="240" w:lineRule="auto"/>
        <w:rPr>
          <w:sz w:val="24"/>
          <w:szCs w:val="24"/>
        </w:rPr>
      </w:pPr>
    </w:p>
    <w:p w14:paraId="585C1F4F" w14:textId="77777777" w:rsidR="00DE1A5C" w:rsidRPr="004115C3" w:rsidRDefault="00DE1A5C" w:rsidP="006220F1">
      <w:pPr>
        <w:pStyle w:val="Normal1"/>
        <w:spacing w:line="240" w:lineRule="auto"/>
        <w:rPr>
          <w:sz w:val="24"/>
          <w:szCs w:val="24"/>
        </w:rPr>
      </w:pPr>
    </w:p>
    <w:p w14:paraId="6129FBEE" w14:textId="77777777" w:rsidR="00DE1A5C" w:rsidRPr="004115C3" w:rsidRDefault="00DE1A5C" w:rsidP="006220F1">
      <w:pPr>
        <w:pStyle w:val="Normal1"/>
        <w:spacing w:line="240" w:lineRule="auto"/>
        <w:rPr>
          <w:sz w:val="24"/>
          <w:szCs w:val="24"/>
        </w:rPr>
      </w:pPr>
    </w:p>
    <w:p w14:paraId="22B2B853" w14:textId="77777777" w:rsidR="00212F7C" w:rsidRPr="004115C3" w:rsidRDefault="00212F7C" w:rsidP="006220F1">
      <w:pPr>
        <w:spacing w:line="240" w:lineRule="auto"/>
        <w:rPr>
          <w:sz w:val="24"/>
          <w:szCs w:val="24"/>
        </w:rPr>
      </w:pPr>
      <w:r w:rsidRPr="004115C3">
        <w:rPr>
          <w:sz w:val="24"/>
          <w:szCs w:val="24"/>
        </w:rPr>
        <w:br w:type="page"/>
      </w:r>
    </w:p>
    <w:p w14:paraId="3D55F9FB" w14:textId="77777777" w:rsidR="00401D86" w:rsidRPr="004115C3" w:rsidRDefault="00401D86" w:rsidP="006220F1">
      <w:pPr>
        <w:spacing w:line="240" w:lineRule="auto"/>
        <w:rPr>
          <w:sz w:val="24"/>
          <w:szCs w:val="24"/>
        </w:rPr>
      </w:pPr>
      <w:r w:rsidRPr="004115C3">
        <w:rPr>
          <w:noProof/>
          <w:sz w:val="24"/>
          <w:szCs w:val="24"/>
        </w:rPr>
        <w:drawing>
          <wp:inline distT="114300" distB="114300" distL="114300" distR="114300" wp14:anchorId="4160196C" wp14:editId="1EBC2BDD">
            <wp:extent cx="5938520" cy="4241800"/>
            <wp:effectExtent l="0" t="0" r="508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663E402" w14:textId="77777777" w:rsidR="00401D86" w:rsidRPr="004115C3" w:rsidRDefault="00A57AF4" w:rsidP="006220F1">
      <w:pPr>
        <w:spacing w:line="240" w:lineRule="auto"/>
        <w:rPr>
          <w:sz w:val="24"/>
          <w:szCs w:val="24"/>
        </w:rPr>
      </w:pPr>
      <w:r w:rsidRPr="004115C3">
        <w:rPr>
          <w:sz w:val="24"/>
          <w:szCs w:val="24"/>
        </w:rPr>
        <w:t>Figure 1</w:t>
      </w:r>
      <w:r w:rsidR="00401D86" w:rsidRPr="004115C3">
        <w:rPr>
          <w:sz w:val="24"/>
          <w:szCs w:val="24"/>
        </w:rPr>
        <w:t>.</w:t>
      </w:r>
      <w:r w:rsidR="001249AE" w:rsidRPr="004115C3">
        <w:rPr>
          <w:sz w:val="24"/>
          <w:szCs w:val="24"/>
        </w:rPr>
        <w:t xml:space="preserve"> Populations targeted by biosurveillance systems and the number of systems within each population type. Some biosurveillance systems cover multiple species.</w:t>
      </w:r>
    </w:p>
    <w:p w14:paraId="612EE1B0" w14:textId="77777777" w:rsidR="00401D86" w:rsidRPr="004115C3" w:rsidRDefault="00401D86" w:rsidP="006220F1">
      <w:pPr>
        <w:spacing w:line="240" w:lineRule="auto"/>
        <w:rPr>
          <w:sz w:val="24"/>
          <w:szCs w:val="24"/>
        </w:rPr>
      </w:pPr>
    </w:p>
    <w:p w14:paraId="5E950948" w14:textId="77777777" w:rsidR="00401D86" w:rsidRPr="004115C3" w:rsidRDefault="00401D86" w:rsidP="006220F1">
      <w:pPr>
        <w:spacing w:line="240" w:lineRule="auto"/>
        <w:rPr>
          <w:sz w:val="24"/>
          <w:szCs w:val="24"/>
        </w:rPr>
      </w:pPr>
    </w:p>
    <w:p w14:paraId="16920206" w14:textId="77777777" w:rsidR="00401D86" w:rsidRPr="004115C3" w:rsidRDefault="00AD0D58" w:rsidP="006220F1">
      <w:pPr>
        <w:spacing w:line="240" w:lineRule="auto"/>
        <w:rPr>
          <w:sz w:val="24"/>
          <w:szCs w:val="24"/>
        </w:rPr>
      </w:pPr>
      <w:r w:rsidRPr="004115C3">
        <w:rPr>
          <w:noProof/>
          <w:sz w:val="24"/>
          <w:szCs w:val="24"/>
        </w:rPr>
        <w:drawing>
          <wp:inline distT="114300" distB="114300" distL="114300" distR="114300" wp14:anchorId="33EB78C7" wp14:editId="6B854CAC">
            <wp:extent cx="5938520" cy="4241800"/>
            <wp:effectExtent l="0" t="0" r="508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5">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A64651C" w14:textId="77777777" w:rsidR="00AD0D58" w:rsidRPr="004115C3" w:rsidRDefault="00A57AF4" w:rsidP="006220F1">
      <w:pPr>
        <w:spacing w:line="240" w:lineRule="auto"/>
        <w:outlineLvl w:val="0"/>
        <w:rPr>
          <w:sz w:val="24"/>
          <w:szCs w:val="24"/>
        </w:rPr>
      </w:pPr>
      <w:r w:rsidRPr="004115C3">
        <w:rPr>
          <w:sz w:val="24"/>
          <w:szCs w:val="24"/>
        </w:rPr>
        <w:t>Figure 2</w:t>
      </w:r>
      <w:r w:rsidR="00AD0D58" w:rsidRPr="004115C3">
        <w:rPr>
          <w:sz w:val="24"/>
          <w:szCs w:val="24"/>
        </w:rPr>
        <w:t xml:space="preserve">. </w:t>
      </w:r>
      <w:r w:rsidR="00992535" w:rsidRPr="004115C3">
        <w:rPr>
          <w:sz w:val="24"/>
          <w:szCs w:val="24"/>
        </w:rPr>
        <w:t>T</w:t>
      </w:r>
      <w:r w:rsidR="00826BA9" w:rsidRPr="004115C3">
        <w:rPr>
          <w:sz w:val="24"/>
          <w:szCs w:val="24"/>
        </w:rPr>
        <w:t>he</w:t>
      </w:r>
      <w:r w:rsidR="00992535" w:rsidRPr="004115C3">
        <w:rPr>
          <w:sz w:val="24"/>
          <w:szCs w:val="24"/>
        </w:rPr>
        <w:t xml:space="preserve"> ownership</w:t>
      </w:r>
      <w:r w:rsidR="00C22873" w:rsidRPr="004115C3">
        <w:rPr>
          <w:sz w:val="24"/>
          <w:szCs w:val="24"/>
        </w:rPr>
        <w:t xml:space="preserve"> biosurveillance system</w:t>
      </w:r>
      <w:r w:rsidR="00992535" w:rsidRPr="004115C3">
        <w:rPr>
          <w:sz w:val="24"/>
          <w:szCs w:val="24"/>
        </w:rPr>
        <w:t>s by ownership class.</w:t>
      </w:r>
    </w:p>
    <w:p w14:paraId="7887E791" w14:textId="77777777" w:rsidR="00AD0D58" w:rsidRPr="004115C3" w:rsidRDefault="00AD0D58" w:rsidP="006220F1">
      <w:pPr>
        <w:spacing w:line="240" w:lineRule="auto"/>
        <w:rPr>
          <w:sz w:val="24"/>
          <w:szCs w:val="24"/>
        </w:rPr>
      </w:pPr>
    </w:p>
    <w:p w14:paraId="10CBA462" w14:textId="77777777" w:rsidR="00AD0D58" w:rsidRPr="004115C3" w:rsidRDefault="00AD0D58" w:rsidP="006220F1">
      <w:pPr>
        <w:spacing w:line="240" w:lineRule="auto"/>
        <w:rPr>
          <w:sz w:val="24"/>
          <w:szCs w:val="24"/>
        </w:rPr>
      </w:pPr>
    </w:p>
    <w:p w14:paraId="6F6DFD12" w14:textId="77777777" w:rsidR="008C56F9" w:rsidRPr="004115C3" w:rsidRDefault="008C56F9" w:rsidP="006220F1">
      <w:pPr>
        <w:spacing w:line="240" w:lineRule="auto"/>
        <w:rPr>
          <w:sz w:val="24"/>
          <w:szCs w:val="24"/>
        </w:rPr>
      </w:pPr>
      <w:r w:rsidRPr="004115C3">
        <w:rPr>
          <w:sz w:val="24"/>
          <w:szCs w:val="24"/>
        </w:rPr>
        <w:br w:type="page"/>
      </w:r>
    </w:p>
    <w:p w14:paraId="69928197" w14:textId="77777777" w:rsidR="008C56F9" w:rsidRPr="004115C3" w:rsidRDefault="008C56F9" w:rsidP="006220F1">
      <w:pPr>
        <w:pStyle w:val="Normal1"/>
        <w:spacing w:line="240" w:lineRule="auto"/>
        <w:rPr>
          <w:sz w:val="24"/>
          <w:szCs w:val="24"/>
        </w:rPr>
      </w:pPr>
      <w:r w:rsidRPr="004115C3">
        <w:rPr>
          <w:noProof/>
          <w:sz w:val="24"/>
          <w:szCs w:val="24"/>
        </w:rPr>
        <w:drawing>
          <wp:inline distT="114300" distB="114300" distL="114300" distR="114300" wp14:anchorId="73DB4F47" wp14:editId="3F7D4D1B">
            <wp:extent cx="5938520" cy="4241800"/>
            <wp:effectExtent l="0" t="0" r="508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6">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48266FB" w14:textId="77777777" w:rsidR="008C56F9" w:rsidRPr="004115C3" w:rsidRDefault="00A57AF4" w:rsidP="006220F1">
      <w:pPr>
        <w:pStyle w:val="Normal1"/>
        <w:spacing w:line="240" w:lineRule="auto"/>
        <w:rPr>
          <w:sz w:val="24"/>
          <w:szCs w:val="24"/>
        </w:rPr>
      </w:pPr>
      <w:r w:rsidRPr="004115C3">
        <w:rPr>
          <w:sz w:val="24"/>
          <w:szCs w:val="24"/>
        </w:rPr>
        <w:t>Figure 3</w:t>
      </w:r>
      <w:r w:rsidR="008C56F9" w:rsidRPr="004115C3">
        <w:rPr>
          <w:sz w:val="24"/>
          <w:szCs w:val="24"/>
        </w:rPr>
        <w:t>.</w:t>
      </w:r>
      <w:r w:rsidR="00562C8E" w:rsidRPr="004115C3">
        <w:rPr>
          <w:sz w:val="24"/>
          <w:szCs w:val="24"/>
        </w:rPr>
        <w:t xml:space="preserve"> The number of biosurveillance systems created and terminated over time.</w:t>
      </w:r>
      <w:r w:rsidR="00F7119C" w:rsidRPr="004115C3">
        <w:rPr>
          <w:sz w:val="24"/>
          <w:szCs w:val="24"/>
        </w:rPr>
        <w:t xml:space="preserve"> There is a significant decrease in the amount of terminated near 2008.</w:t>
      </w:r>
    </w:p>
    <w:p w14:paraId="09B57EF5" w14:textId="77777777" w:rsidR="00AD0D58" w:rsidRPr="004115C3" w:rsidRDefault="00AD0D58" w:rsidP="006220F1">
      <w:pPr>
        <w:spacing w:line="240" w:lineRule="auto"/>
        <w:rPr>
          <w:sz w:val="24"/>
          <w:szCs w:val="24"/>
        </w:rPr>
      </w:pPr>
    </w:p>
    <w:p w14:paraId="12D43354" w14:textId="77777777" w:rsidR="008C56F9" w:rsidRPr="004115C3" w:rsidRDefault="008C56F9" w:rsidP="006220F1">
      <w:pPr>
        <w:spacing w:line="240" w:lineRule="auto"/>
        <w:rPr>
          <w:sz w:val="24"/>
          <w:szCs w:val="24"/>
        </w:rPr>
      </w:pPr>
    </w:p>
    <w:p w14:paraId="71C1EB70" w14:textId="77777777" w:rsidR="008C56F9" w:rsidRPr="004115C3" w:rsidRDefault="008C56F9" w:rsidP="006220F1">
      <w:pPr>
        <w:spacing w:line="240" w:lineRule="auto"/>
        <w:rPr>
          <w:sz w:val="24"/>
          <w:szCs w:val="24"/>
        </w:rPr>
      </w:pPr>
    </w:p>
    <w:p w14:paraId="3772244B" w14:textId="77777777" w:rsidR="008C56F9" w:rsidRPr="004115C3" w:rsidRDefault="008C56F9" w:rsidP="006220F1">
      <w:pPr>
        <w:spacing w:line="240" w:lineRule="auto"/>
        <w:rPr>
          <w:sz w:val="24"/>
          <w:szCs w:val="24"/>
        </w:rPr>
      </w:pPr>
    </w:p>
    <w:p w14:paraId="30E72DC9" w14:textId="77777777" w:rsidR="00AD0D58" w:rsidRPr="004115C3" w:rsidRDefault="00304760" w:rsidP="006220F1">
      <w:pPr>
        <w:spacing w:line="240" w:lineRule="auto"/>
        <w:rPr>
          <w:sz w:val="24"/>
          <w:szCs w:val="24"/>
        </w:rPr>
      </w:pPr>
      <w:r w:rsidRPr="004115C3">
        <w:rPr>
          <w:sz w:val="24"/>
          <w:szCs w:val="24"/>
        </w:rPr>
        <w:br w:type="page"/>
      </w:r>
    </w:p>
    <w:p w14:paraId="2FD43802" w14:textId="77777777" w:rsidR="00AD0D58" w:rsidRPr="004115C3" w:rsidRDefault="00304760" w:rsidP="006220F1">
      <w:pPr>
        <w:spacing w:line="240" w:lineRule="auto"/>
        <w:rPr>
          <w:sz w:val="24"/>
          <w:szCs w:val="24"/>
        </w:rPr>
      </w:pPr>
      <w:r w:rsidRPr="004115C3">
        <w:rPr>
          <w:noProof/>
          <w:sz w:val="24"/>
          <w:szCs w:val="24"/>
        </w:rPr>
        <w:drawing>
          <wp:inline distT="114300" distB="114300" distL="114300" distR="114300" wp14:anchorId="4503D774" wp14:editId="3F6D6464">
            <wp:extent cx="5938520" cy="4241800"/>
            <wp:effectExtent l="0" t="0" r="508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B758335" w14:textId="77777777" w:rsidR="00A57AF4" w:rsidRPr="004115C3" w:rsidRDefault="00A57AF4" w:rsidP="006220F1">
      <w:pPr>
        <w:spacing w:line="240" w:lineRule="auto"/>
        <w:outlineLvl w:val="0"/>
        <w:rPr>
          <w:sz w:val="24"/>
          <w:szCs w:val="24"/>
        </w:rPr>
      </w:pPr>
      <w:r w:rsidRPr="004115C3">
        <w:rPr>
          <w:sz w:val="24"/>
          <w:szCs w:val="24"/>
        </w:rPr>
        <w:t>Figure 4</w:t>
      </w:r>
      <w:r w:rsidR="00304760" w:rsidRPr="004115C3">
        <w:rPr>
          <w:sz w:val="24"/>
          <w:szCs w:val="24"/>
        </w:rPr>
        <w:t>.</w:t>
      </w:r>
      <w:r w:rsidR="00642F18" w:rsidRPr="004115C3">
        <w:rPr>
          <w:sz w:val="24"/>
          <w:szCs w:val="24"/>
        </w:rPr>
        <w:t xml:space="preserve"> The number of active biosurveillance systems over time.</w:t>
      </w:r>
    </w:p>
    <w:p w14:paraId="66378A54" w14:textId="77777777" w:rsidR="00A57AF4" w:rsidRPr="004115C3" w:rsidRDefault="00A57AF4" w:rsidP="006220F1">
      <w:pPr>
        <w:spacing w:line="240" w:lineRule="auto"/>
        <w:rPr>
          <w:sz w:val="24"/>
          <w:szCs w:val="24"/>
        </w:rPr>
      </w:pPr>
    </w:p>
    <w:p w14:paraId="7BC29EF0" w14:textId="77777777" w:rsidR="00A57AF4" w:rsidRPr="004115C3" w:rsidRDefault="00A57AF4" w:rsidP="006220F1">
      <w:pPr>
        <w:spacing w:line="240" w:lineRule="auto"/>
        <w:rPr>
          <w:sz w:val="24"/>
          <w:szCs w:val="24"/>
        </w:rPr>
      </w:pPr>
    </w:p>
    <w:p w14:paraId="74586900" w14:textId="77777777" w:rsidR="00996B06" w:rsidRPr="004115C3" w:rsidRDefault="00996B06" w:rsidP="006220F1">
      <w:pPr>
        <w:spacing w:line="240" w:lineRule="auto"/>
        <w:rPr>
          <w:sz w:val="24"/>
          <w:szCs w:val="24"/>
        </w:rPr>
      </w:pPr>
      <w:r w:rsidRPr="004115C3">
        <w:rPr>
          <w:sz w:val="24"/>
          <w:szCs w:val="24"/>
        </w:rPr>
        <w:br w:type="page"/>
      </w:r>
      <w:r w:rsidRPr="004115C3">
        <w:rPr>
          <w:noProof/>
          <w:sz w:val="24"/>
          <w:szCs w:val="24"/>
        </w:rPr>
        <w:drawing>
          <wp:inline distT="114300" distB="114300" distL="114300" distR="114300" wp14:anchorId="62B135B4" wp14:editId="43663160">
            <wp:extent cx="5938520" cy="4241800"/>
            <wp:effectExtent l="0" t="0" r="508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8">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EC1231A" w14:textId="77777777" w:rsidR="00AD0D58" w:rsidRPr="004115C3" w:rsidRDefault="00996B06" w:rsidP="006220F1">
      <w:pPr>
        <w:spacing w:line="240" w:lineRule="auto"/>
        <w:outlineLvl w:val="0"/>
        <w:rPr>
          <w:sz w:val="24"/>
          <w:szCs w:val="24"/>
        </w:rPr>
      </w:pPr>
      <w:r w:rsidRPr="004115C3">
        <w:rPr>
          <w:sz w:val="24"/>
          <w:szCs w:val="24"/>
        </w:rPr>
        <w:t xml:space="preserve">Figure </w:t>
      </w:r>
      <w:r w:rsidR="00441F5C" w:rsidRPr="004115C3">
        <w:rPr>
          <w:sz w:val="24"/>
          <w:szCs w:val="24"/>
        </w:rPr>
        <w:t>5</w:t>
      </w:r>
      <w:r w:rsidRPr="004115C3">
        <w:rPr>
          <w:sz w:val="24"/>
          <w:szCs w:val="24"/>
        </w:rPr>
        <w:t>.</w:t>
      </w:r>
      <w:r w:rsidR="00971A56" w:rsidRPr="004115C3">
        <w:rPr>
          <w:sz w:val="24"/>
          <w:szCs w:val="24"/>
        </w:rPr>
        <w:t xml:space="preserve"> The amount of biosurveillance systems by entity class over time.</w:t>
      </w:r>
    </w:p>
    <w:p w14:paraId="526C9142" w14:textId="77777777" w:rsidR="00996B06" w:rsidRPr="004115C3" w:rsidRDefault="00996B06" w:rsidP="006220F1">
      <w:pPr>
        <w:spacing w:line="240" w:lineRule="auto"/>
        <w:rPr>
          <w:sz w:val="24"/>
          <w:szCs w:val="24"/>
        </w:rPr>
      </w:pPr>
    </w:p>
    <w:p w14:paraId="2A0D71B6" w14:textId="77777777" w:rsidR="00996B06" w:rsidRPr="004115C3" w:rsidRDefault="00996B06" w:rsidP="006220F1">
      <w:pPr>
        <w:spacing w:line="240" w:lineRule="auto"/>
        <w:rPr>
          <w:sz w:val="24"/>
          <w:szCs w:val="24"/>
        </w:rPr>
      </w:pPr>
    </w:p>
    <w:p w14:paraId="60D019B3" w14:textId="77777777" w:rsidR="00D626C9" w:rsidRPr="004115C3" w:rsidRDefault="00D626C9" w:rsidP="006220F1">
      <w:pPr>
        <w:spacing w:line="240" w:lineRule="auto"/>
        <w:rPr>
          <w:sz w:val="24"/>
          <w:szCs w:val="24"/>
        </w:rPr>
      </w:pPr>
    </w:p>
    <w:p w14:paraId="2A76C5EA" w14:textId="77777777" w:rsidR="00D626C9" w:rsidRPr="004115C3" w:rsidRDefault="00D626C9" w:rsidP="006220F1">
      <w:pPr>
        <w:spacing w:line="240" w:lineRule="auto"/>
        <w:rPr>
          <w:sz w:val="24"/>
          <w:szCs w:val="24"/>
        </w:rPr>
      </w:pPr>
    </w:p>
    <w:p w14:paraId="29936C57" w14:textId="77777777" w:rsidR="00D626C9" w:rsidRPr="004115C3" w:rsidRDefault="00D626C9" w:rsidP="006220F1">
      <w:pPr>
        <w:spacing w:line="240" w:lineRule="auto"/>
        <w:rPr>
          <w:sz w:val="24"/>
          <w:szCs w:val="24"/>
        </w:rPr>
      </w:pPr>
    </w:p>
    <w:p w14:paraId="17B00047" w14:textId="77777777" w:rsidR="00D626C9" w:rsidRPr="004115C3" w:rsidRDefault="00D626C9" w:rsidP="006220F1">
      <w:pPr>
        <w:spacing w:line="240" w:lineRule="auto"/>
        <w:rPr>
          <w:sz w:val="24"/>
          <w:szCs w:val="24"/>
        </w:rPr>
      </w:pPr>
      <w:r w:rsidRPr="004115C3">
        <w:rPr>
          <w:sz w:val="24"/>
          <w:szCs w:val="24"/>
        </w:rPr>
        <w:br w:type="page"/>
      </w:r>
    </w:p>
    <w:p w14:paraId="56075FE2" w14:textId="77777777" w:rsidR="00D626C9" w:rsidRPr="004115C3" w:rsidRDefault="00D626C9" w:rsidP="006220F1">
      <w:pPr>
        <w:pStyle w:val="Normal1"/>
        <w:spacing w:line="240" w:lineRule="auto"/>
        <w:rPr>
          <w:sz w:val="24"/>
          <w:szCs w:val="24"/>
        </w:rPr>
      </w:pPr>
      <w:r w:rsidRPr="004115C3">
        <w:rPr>
          <w:noProof/>
          <w:sz w:val="24"/>
          <w:szCs w:val="24"/>
        </w:rPr>
        <w:drawing>
          <wp:inline distT="114300" distB="114300" distL="114300" distR="114300" wp14:anchorId="42811ACC" wp14:editId="6DEDE5AA">
            <wp:extent cx="5938520" cy="4241800"/>
            <wp:effectExtent l="0" t="0" r="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3F654DD" w14:textId="77777777" w:rsidR="00D626C9" w:rsidRPr="004115C3" w:rsidRDefault="00D626C9" w:rsidP="006220F1">
      <w:pPr>
        <w:spacing w:line="240" w:lineRule="auto"/>
        <w:rPr>
          <w:sz w:val="24"/>
          <w:szCs w:val="24"/>
        </w:rPr>
      </w:pPr>
      <w:r w:rsidRPr="004115C3">
        <w:rPr>
          <w:sz w:val="24"/>
          <w:szCs w:val="24"/>
        </w:rPr>
        <w:t xml:space="preserve">Figure </w:t>
      </w:r>
      <w:r w:rsidR="00441F5C" w:rsidRPr="004115C3">
        <w:rPr>
          <w:sz w:val="24"/>
          <w:szCs w:val="24"/>
        </w:rPr>
        <w:t>6</w:t>
      </w:r>
      <w:r w:rsidRPr="004115C3">
        <w:rPr>
          <w:sz w:val="24"/>
          <w:szCs w:val="24"/>
        </w:rPr>
        <w:t>.</w:t>
      </w:r>
      <w:r w:rsidR="00D64417" w:rsidRPr="004115C3">
        <w:rPr>
          <w:sz w:val="24"/>
          <w:szCs w:val="24"/>
        </w:rPr>
        <w:t xml:space="preserve"> The spatial distribution of biosurveillance systems by country per 10,000 people.</w:t>
      </w:r>
    </w:p>
    <w:p w14:paraId="4C22947A" w14:textId="77777777" w:rsidR="00535FFD" w:rsidRPr="004115C3" w:rsidRDefault="00535FFD" w:rsidP="006220F1">
      <w:pPr>
        <w:spacing w:line="240" w:lineRule="auto"/>
        <w:rPr>
          <w:sz w:val="24"/>
          <w:szCs w:val="24"/>
        </w:rPr>
      </w:pPr>
    </w:p>
    <w:p w14:paraId="65A6DF44" w14:textId="77777777" w:rsidR="00754ACC" w:rsidRPr="004115C3" w:rsidRDefault="00754ACC" w:rsidP="006220F1">
      <w:pPr>
        <w:spacing w:line="240" w:lineRule="auto"/>
        <w:rPr>
          <w:sz w:val="24"/>
          <w:szCs w:val="24"/>
        </w:rPr>
      </w:pPr>
      <w:r w:rsidRPr="004115C3">
        <w:rPr>
          <w:noProof/>
          <w:sz w:val="24"/>
          <w:szCs w:val="24"/>
        </w:rPr>
        <w:drawing>
          <wp:inline distT="114300" distB="114300" distL="114300" distR="114300" wp14:anchorId="5A9097A1" wp14:editId="7815D27A">
            <wp:extent cx="5938520" cy="4241800"/>
            <wp:effectExtent l="0" t="0" r="508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0">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DD01077" w14:textId="77777777" w:rsidR="00754ACC" w:rsidRPr="004115C3" w:rsidRDefault="00754ACC" w:rsidP="006220F1">
      <w:pPr>
        <w:spacing w:line="240" w:lineRule="auto"/>
        <w:rPr>
          <w:sz w:val="24"/>
          <w:szCs w:val="24"/>
        </w:rPr>
      </w:pPr>
      <w:r w:rsidRPr="004115C3">
        <w:rPr>
          <w:sz w:val="24"/>
          <w:szCs w:val="24"/>
        </w:rPr>
        <w:t xml:space="preserve">Figure </w:t>
      </w:r>
      <w:r w:rsidR="00441F5C" w:rsidRPr="004115C3">
        <w:rPr>
          <w:sz w:val="24"/>
          <w:szCs w:val="24"/>
        </w:rPr>
        <w:t>7</w:t>
      </w:r>
      <w:r w:rsidRPr="004115C3">
        <w:rPr>
          <w:sz w:val="24"/>
          <w:szCs w:val="24"/>
        </w:rPr>
        <w:t>. Increasing number and proportion of bios</w:t>
      </w:r>
      <w:r w:rsidR="004F40CD">
        <w:rPr>
          <w:sz w:val="24"/>
          <w:szCs w:val="24"/>
        </w:rPr>
        <w:t>urveillance systems conducting s</w:t>
      </w:r>
      <w:r w:rsidRPr="004115C3">
        <w:rPr>
          <w:sz w:val="24"/>
          <w:szCs w:val="24"/>
        </w:rPr>
        <w:t xml:space="preserve">yndromic surveillance versus </w:t>
      </w:r>
      <w:r w:rsidR="00222B54">
        <w:rPr>
          <w:sz w:val="24"/>
          <w:szCs w:val="24"/>
        </w:rPr>
        <w:t>t</w:t>
      </w:r>
      <w:r w:rsidRPr="004115C3">
        <w:rPr>
          <w:sz w:val="24"/>
          <w:szCs w:val="24"/>
        </w:rPr>
        <w:t>raditional surveillance.</w:t>
      </w:r>
    </w:p>
    <w:p w14:paraId="42147A20" w14:textId="77777777" w:rsidR="00441F5C" w:rsidRPr="004115C3" w:rsidRDefault="00441F5C" w:rsidP="006220F1">
      <w:pPr>
        <w:spacing w:line="240" w:lineRule="auto"/>
        <w:rPr>
          <w:sz w:val="24"/>
          <w:szCs w:val="24"/>
        </w:rPr>
      </w:pPr>
    </w:p>
    <w:p w14:paraId="269DEFC0" w14:textId="77777777" w:rsidR="00441F5C" w:rsidRPr="004115C3" w:rsidRDefault="00441F5C" w:rsidP="006220F1">
      <w:pPr>
        <w:spacing w:line="240" w:lineRule="auto"/>
        <w:rPr>
          <w:sz w:val="24"/>
          <w:szCs w:val="24"/>
        </w:rPr>
      </w:pPr>
    </w:p>
    <w:p w14:paraId="14034F3A" w14:textId="77777777" w:rsidR="00441F5C" w:rsidRPr="004115C3" w:rsidRDefault="00441F5C" w:rsidP="006220F1">
      <w:pPr>
        <w:spacing w:line="240" w:lineRule="auto"/>
        <w:rPr>
          <w:sz w:val="24"/>
          <w:szCs w:val="24"/>
        </w:rPr>
      </w:pPr>
    </w:p>
    <w:p w14:paraId="5E031991" w14:textId="77777777" w:rsidR="00441F5C" w:rsidRPr="004115C3" w:rsidRDefault="00441F5C" w:rsidP="006220F1">
      <w:pPr>
        <w:spacing w:line="240" w:lineRule="auto"/>
        <w:rPr>
          <w:sz w:val="24"/>
          <w:szCs w:val="24"/>
        </w:rPr>
      </w:pPr>
    </w:p>
    <w:p w14:paraId="37F8C40A" w14:textId="77777777" w:rsidR="00441F5C" w:rsidRPr="004115C3" w:rsidRDefault="00441F5C" w:rsidP="006220F1">
      <w:pPr>
        <w:spacing w:line="240" w:lineRule="auto"/>
        <w:rPr>
          <w:sz w:val="24"/>
          <w:szCs w:val="24"/>
        </w:rPr>
      </w:pPr>
    </w:p>
    <w:p w14:paraId="5D8590D8" w14:textId="77777777" w:rsidR="00441F5C" w:rsidRPr="004115C3" w:rsidRDefault="00441F5C" w:rsidP="006220F1">
      <w:pPr>
        <w:spacing w:line="240" w:lineRule="auto"/>
        <w:rPr>
          <w:sz w:val="24"/>
          <w:szCs w:val="24"/>
        </w:rPr>
      </w:pPr>
    </w:p>
    <w:p w14:paraId="681286CF" w14:textId="77777777" w:rsidR="00441F5C" w:rsidRPr="004115C3" w:rsidRDefault="00441F5C" w:rsidP="006220F1">
      <w:pPr>
        <w:spacing w:line="240" w:lineRule="auto"/>
        <w:rPr>
          <w:sz w:val="24"/>
          <w:szCs w:val="24"/>
        </w:rPr>
      </w:pPr>
    </w:p>
    <w:p w14:paraId="29CA92F6" w14:textId="77777777" w:rsidR="00441F5C" w:rsidRPr="004115C3" w:rsidRDefault="00441F5C" w:rsidP="006220F1">
      <w:pPr>
        <w:spacing w:line="240" w:lineRule="auto"/>
        <w:rPr>
          <w:sz w:val="24"/>
          <w:szCs w:val="24"/>
        </w:rPr>
      </w:pPr>
    </w:p>
    <w:p w14:paraId="5B74A016" w14:textId="77777777" w:rsidR="00441F5C" w:rsidRPr="004115C3" w:rsidRDefault="00441F5C" w:rsidP="006220F1">
      <w:pPr>
        <w:spacing w:line="240" w:lineRule="auto"/>
        <w:rPr>
          <w:sz w:val="24"/>
          <w:szCs w:val="24"/>
        </w:rPr>
      </w:pPr>
    </w:p>
    <w:p w14:paraId="242E5917" w14:textId="77777777" w:rsidR="00441F5C" w:rsidRPr="004115C3" w:rsidRDefault="00441F5C" w:rsidP="006220F1">
      <w:pPr>
        <w:spacing w:line="240" w:lineRule="auto"/>
        <w:rPr>
          <w:sz w:val="24"/>
          <w:szCs w:val="24"/>
        </w:rPr>
      </w:pPr>
    </w:p>
    <w:p w14:paraId="211C8CD1" w14:textId="77777777" w:rsidR="00441F5C" w:rsidRPr="004115C3" w:rsidRDefault="00441F5C" w:rsidP="006220F1">
      <w:pPr>
        <w:spacing w:line="240" w:lineRule="auto"/>
        <w:rPr>
          <w:sz w:val="24"/>
          <w:szCs w:val="24"/>
        </w:rPr>
      </w:pPr>
    </w:p>
    <w:p w14:paraId="5F52F003" w14:textId="77777777" w:rsidR="00441F5C" w:rsidRPr="004115C3" w:rsidRDefault="00441F5C" w:rsidP="006220F1">
      <w:pPr>
        <w:spacing w:line="240" w:lineRule="auto"/>
        <w:rPr>
          <w:sz w:val="24"/>
          <w:szCs w:val="24"/>
        </w:rPr>
      </w:pPr>
    </w:p>
    <w:p w14:paraId="0BCE84E0" w14:textId="77777777" w:rsidR="00441F5C" w:rsidRPr="004115C3" w:rsidRDefault="00441F5C" w:rsidP="006220F1">
      <w:pPr>
        <w:spacing w:line="240" w:lineRule="auto"/>
        <w:rPr>
          <w:sz w:val="24"/>
          <w:szCs w:val="24"/>
        </w:rPr>
      </w:pPr>
    </w:p>
    <w:p w14:paraId="0CCC3A6D" w14:textId="77777777" w:rsidR="00441F5C" w:rsidRPr="004115C3" w:rsidRDefault="00441F5C" w:rsidP="006220F1">
      <w:pPr>
        <w:spacing w:line="240" w:lineRule="auto"/>
        <w:rPr>
          <w:sz w:val="24"/>
          <w:szCs w:val="24"/>
        </w:rPr>
      </w:pPr>
    </w:p>
    <w:p w14:paraId="11EA3228" w14:textId="77777777" w:rsidR="00E043C1" w:rsidRPr="004115C3" w:rsidRDefault="00E043C1" w:rsidP="006220F1">
      <w:pPr>
        <w:spacing w:line="240" w:lineRule="auto"/>
        <w:rPr>
          <w:sz w:val="24"/>
          <w:szCs w:val="24"/>
        </w:rPr>
      </w:pPr>
    </w:p>
    <w:p w14:paraId="6092D1BD" w14:textId="77777777" w:rsidR="00E043C1" w:rsidRPr="004115C3" w:rsidRDefault="00E043C1" w:rsidP="006220F1">
      <w:pPr>
        <w:spacing w:line="240" w:lineRule="auto"/>
        <w:rPr>
          <w:sz w:val="24"/>
          <w:szCs w:val="24"/>
        </w:rPr>
      </w:pPr>
    </w:p>
    <w:p w14:paraId="7B853C1D" w14:textId="77777777" w:rsidR="00441F5C" w:rsidRPr="004115C3" w:rsidRDefault="00441F5C" w:rsidP="006220F1">
      <w:pPr>
        <w:spacing w:line="240" w:lineRule="auto"/>
        <w:rPr>
          <w:sz w:val="24"/>
          <w:szCs w:val="24"/>
        </w:rPr>
      </w:pPr>
    </w:p>
    <w:sectPr w:rsidR="00441F5C" w:rsidRPr="004115C3" w:rsidSect="0047712C">
      <w:footerReference w:type="default" r:id="rId21"/>
      <w:type w:val="continuous"/>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drew Huff" w:date="2015-12-14T11:07:00Z" w:initials="AH">
    <w:p w14:paraId="53E126E0" w14:textId="61769ED3" w:rsidR="00743610" w:rsidRDefault="00743610">
      <w:pPr>
        <w:pStyle w:val="CommentText"/>
      </w:pPr>
      <w:r>
        <w:rPr>
          <w:rStyle w:val="CommentReference"/>
        </w:rPr>
        <w:annotationRef/>
      </w:r>
      <w:r>
        <w:t>Renumber all citations</w:t>
      </w:r>
    </w:p>
  </w:comment>
  <w:comment w:id="2" w:author="Andrew Huff" w:date="2015-12-14T11:05:00Z" w:initials="AH">
    <w:p w14:paraId="364BA594" w14:textId="634C1495" w:rsidR="0068205E" w:rsidRDefault="0068205E">
      <w:pPr>
        <w:pStyle w:val="CommentText"/>
      </w:pPr>
      <w:ins w:id="5" w:author="Andrew Huff" w:date="2015-12-08T21:27:00Z">
        <w:r>
          <w:rPr>
            <w:rStyle w:val="CommentReference"/>
          </w:rPr>
          <w:annotationRef/>
        </w:r>
      </w:ins>
      <w:r>
        <w:t xml:space="preserve">Cite </w:t>
      </w:r>
      <w:r w:rsidR="003E11FF">
        <w:t>–</w:t>
      </w:r>
      <w:r>
        <w:t xml:space="preserve"> </w:t>
      </w:r>
      <w:r w:rsidR="003E11FF">
        <w:t xml:space="preserve">Nacho </w:t>
      </w:r>
    </w:p>
    <w:p w14:paraId="1AFE1374" w14:textId="77777777" w:rsidR="008374C4" w:rsidRDefault="008374C4">
      <w:pPr>
        <w:pStyle w:val="CommentText"/>
      </w:pPr>
    </w:p>
    <w:p w14:paraId="203CFE44" w14:textId="3626A486" w:rsidR="008374C4" w:rsidRDefault="008374C4">
      <w:pPr>
        <w:pStyle w:val="CommentText"/>
      </w:pPr>
      <w:r w:rsidRPr="008374C4">
        <w:t>http://naccho.org/topics/emergency/biosurveillance/index.cfm</w:t>
      </w:r>
    </w:p>
  </w:comment>
  <w:comment w:id="20" w:author="Andrew Huff" w:date="2015-12-14T11:10:00Z" w:initials="AH">
    <w:p w14:paraId="0B26EAD4" w14:textId="58101EE5" w:rsidR="00743610" w:rsidRDefault="00743610">
      <w:pPr>
        <w:pStyle w:val="CommentText"/>
      </w:pPr>
      <w:r>
        <w:rPr>
          <w:rStyle w:val="CommentReference"/>
        </w:rPr>
        <w:annotationRef/>
      </w:r>
      <w:r>
        <w:t>this should be 21</w:t>
      </w:r>
    </w:p>
  </w:comment>
  <w:comment w:id="21" w:author="Andrew Huff" w:date="2015-12-14T11:10:00Z" w:initials="AH">
    <w:p w14:paraId="5D34EBE0" w14:textId="445C7752" w:rsidR="00743610" w:rsidRDefault="00743610">
      <w:pPr>
        <w:pStyle w:val="CommentText"/>
      </w:pPr>
      <w:r>
        <w:rPr>
          <w:rStyle w:val="CommentReference"/>
        </w:rPr>
        <w:annotationRef/>
      </w:r>
      <w:r>
        <w:t>this should be 22</w:t>
      </w:r>
    </w:p>
  </w:comment>
  <w:comment w:id="23" w:author="Andrew Huff" w:date="2015-12-14T10:52:00Z" w:initials="AH">
    <w:p w14:paraId="69198752" w14:textId="53DCAB6F" w:rsidR="0068205E" w:rsidRDefault="0068205E">
      <w:pPr>
        <w:pStyle w:val="CommentText"/>
      </w:pPr>
      <w:r>
        <w:rPr>
          <w:rStyle w:val="CommentReference"/>
        </w:rPr>
        <w:annotationRef/>
      </w:r>
      <w:r>
        <w:t>“Digital signals” is jargon and is confusing.  As an engineer, a digital signal is an electrical pulse that contains binary information from the pulses of electrical current or energy transfer.</w:t>
      </w:r>
    </w:p>
    <w:p w14:paraId="46BE362F" w14:textId="77777777" w:rsidR="0068205E" w:rsidRDefault="0068205E">
      <w:pPr>
        <w:pStyle w:val="CommentText"/>
      </w:pPr>
    </w:p>
    <w:p w14:paraId="0A318517" w14:textId="29B8FEE8" w:rsidR="0068205E" w:rsidRDefault="0068205E">
      <w:pPr>
        <w:pStyle w:val="CommentText"/>
      </w:pPr>
      <w:hyperlink r:id="rId1" w:history="1">
        <w:r w:rsidRPr="00A602BE">
          <w:rPr>
            <w:rStyle w:val="Hyperlink"/>
          </w:rPr>
          <w:t>https://en</w:t>
        </w:r>
        <w:r w:rsidRPr="00A602BE">
          <w:rPr>
            <w:rStyle w:val="Hyperlink"/>
          </w:rPr>
          <w:t>.</w:t>
        </w:r>
        <w:r w:rsidRPr="00A602BE">
          <w:rPr>
            <w:rStyle w:val="Hyperlink"/>
          </w:rPr>
          <w:t>wikipedia.org/wiki/Digital_signal</w:t>
        </w:r>
      </w:hyperlink>
    </w:p>
    <w:p w14:paraId="41F793ED" w14:textId="77777777" w:rsidR="0068205E" w:rsidRDefault="0068205E">
      <w:pPr>
        <w:pStyle w:val="CommentText"/>
      </w:pPr>
    </w:p>
    <w:p w14:paraId="3917D3F0" w14:textId="3225977F" w:rsidR="0068205E" w:rsidRDefault="0068205E">
      <w:pPr>
        <w:pStyle w:val="CommentText"/>
      </w:pPr>
      <w:hyperlink r:id="rId2" w:history="1">
        <w:r w:rsidRPr="00A602BE">
          <w:rPr>
            <w:rStyle w:val="Hyperlink"/>
          </w:rPr>
          <w:t>https://www.st-andrews.ac.uk/~www_pa/Scots_Guide/info/signals/digital/digital.htm</w:t>
        </w:r>
      </w:hyperlink>
    </w:p>
    <w:p w14:paraId="19CA75EA" w14:textId="77777777" w:rsidR="0068205E" w:rsidRDefault="0068205E">
      <w:pPr>
        <w:pStyle w:val="CommentText"/>
      </w:pPr>
    </w:p>
    <w:p w14:paraId="20EB176F" w14:textId="77777777" w:rsidR="0068205E" w:rsidRDefault="0068205E">
      <w:pPr>
        <w:pStyle w:val="CommentText"/>
      </w:pPr>
    </w:p>
    <w:p w14:paraId="7F47B462" w14:textId="14A9E687" w:rsidR="0068205E" w:rsidRDefault="0068205E">
      <w:pPr>
        <w:pStyle w:val="CommentText"/>
      </w:pPr>
      <w:r>
        <w:t xml:space="preserve">I have struggled with its use in public health literature.  All the publications that I read always use the term quite loosely.  The “digital signal” is an echo of a real person somewhere, using a computer, to transfer digital information from point A to B.  This information being captured is not a “digital signal” at all.  The data analyzed is  data that is being retrieved from a static data store point. </w:t>
      </w:r>
    </w:p>
  </w:comment>
  <w:comment w:id="29" w:author="Andrew Huff" w:date="2015-12-14T10:54:00Z" w:initials="AH">
    <w:p w14:paraId="173400F1" w14:textId="57F6FBF4" w:rsidR="00CC1A6A" w:rsidRDefault="00CC1A6A">
      <w:pPr>
        <w:pStyle w:val="CommentText"/>
      </w:pPr>
      <w:r>
        <w:rPr>
          <w:rStyle w:val="CommentReference"/>
        </w:rPr>
        <w:annotationRef/>
      </w:r>
      <w:r>
        <w:t>The Internet does not create</w:t>
      </w:r>
    </w:p>
  </w:comment>
  <w:comment w:id="41" w:author="Andrew Huff" w:date="2015-12-14T10:56:00Z" w:initials="AH">
    <w:p w14:paraId="063A0387" w14:textId="64FD1465" w:rsidR="009B6BC4" w:rsidRDefault="009B6BC4">
      <w:pPr>
        <w:pStyle w:val="CommentText"/>
      </w:pPr>
      <w:ins w:id="52" w:author="Andrew Huff" w:date="2015-12-14T10:55:00Z">
        <w:r>
          <w:rPr>
            <w:rStyle w:val="CommentReference"/>
          </w:rPr>
          <w:annotationRef/>
        </w:r>
      </w:ins>
      <w:r>
        <w:t>In the follow on paper to this one, we are examining the impact of all of these surveillance systems on (specific) disease prevalence – this is a teaser line</w:t>
      </w:r>
    </w:p>
  </w:comment>
  <w:comment w:id="54" w:author="Larry Madoff" w:date="2015-11-20T10:50:00Z" w:initials="LM">
    <w:p w14:paraId="146C9F38" w14:textId="0CB6A3F7" w:rsidR="0068205E" w:rsidRDefault="0068205E">
      <w:pPr>
        <w:pStyle w:val="CommentText"/>
      </w:pPr>
      <w:r>
        <w:rPr>
          <w:rStyle w:val="CommentReference"/>
        </w:rPr>
        <w:annotationRef/>
      </w:r>
      <w:r>
        <w:t>It might be interesting to comment on the coverage of the systems rather than or in addition to where they are based. i.e. ProMED is based in the US but global in coverage.</w:t>
      </w:r>
    </w:p>
  </w:comment>
  <w:comment w:id="53" w:author="Andrew Huff" w:date="2015-12-14T10:59:00Z" w:initials="AH">
    <w:p w14:paraId="0BDBBAB9" w14:textId="410F9DCA" w:rsidR="0024783A" w:rsidRDefault="0024783A">
      <w:pPr>
        <w:pStyle w:val="CommentText"/>
      </w:pPr>
      <w:r>
        <w:rPr>
          <w:rStyle w:val="CommentReference"/>
        </w:rPr>
        <w:annotationRef/>
      </w:r>
      <w:r>
        <w:t xml:space="preserve">I agree but we are saving that level of detail for the next paper which should be ready in a couple weeks.  You are welcome to </w:t>
      </w:r>
      <w:r w:rsidR="00743610">
        <w:t>join us on that paper as well :)   Let me know if you are interested.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B057FC" w15:done="0"/>
  <w15:commentEx w15:paraId="042C1E9D" w15:done="0"/>
  <w15:commentEx w15:paraId="2B9F2C20" w15:done="0"/>
  <w15:commentEx w15:paraId="146C9F38" w15:done="0"/>
  <w15:commentEx w15:paraId="2624E7C9" w15:done="0"/>
  <w15:commentEx w15:paraId="70DCC596" w15:done="0"/>
  <w15:commentEx w15:paraId="6094F4D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69C07" w14:textId="77777777" w:rsidR="0068205E" w:rsidRDefault="0068205E">
      <w:pPr>
        <w:spacing w:line="240" w:lineRule="auto"/>
      </w:pPr>
      <w:r>
        <w:separator/>
      </w:r>
    </w:p>
  </w:endnote>
  <w:endnote w:type="continuationSeparator" w:id="0">
    <w:p w14:paraId="429DD90A" w14:textId="77777777" w:rsidR="0068205E" w:rsidRDefault="00682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99AEC" w14:textId="77777777" w:rsidR="0068205E" w:rsidRDefault="0068205E" w:rsidP="00CB69AF">
    <w:pPr>
      <w:pStyle w:val="Normal1"/>
      <w:jc w:val="center"/>
    </w:pPr>
    <w:r>
      <w:fldChar w:fldCharType="begin"/>
    </w:r>
    <w:r>
      <w:instrText>PAGE</w:instrText>
    </w:r>
    <w:r>
      <w:fldChar w:fldCharType="separate"/>
    </w:r>
    <w:r w:rsidR="00743610">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59BE7" w14:textId="77777777" w:rsidR="0068205E" w:rsidRDefault="0068205E">
      <w:pPr>
        <w:spacing w:line="240" w:lineRule="auto"/>
      </w:pPr>
      <w:r>
        <w:separator/>
      </w:r>
    </w:p>
  </w:footnote>
  <w:footnote w:type="continuationSeparator" w:id="0">
    <w:p w14:paraId="5F12AE24" w14:textId="77777777" w:rsidR="0068205E" w:rsidRDefault="0068205E">
      <w:pPr>
        <w:spacing w:line="240" w:lineRule="auto"/>
      </w:pPr>
      <w:r>
        <w:continuationSeparator/>
      </w:r>
    </w:p>
  </w:footnote>
  <w:footnote w:id="1">
    <w:p w14:paraId="6DF4DB32" w14:textId="77777777" w:rsidR="0068205E" w:rsidRDefault="0068205E"/>
  </w:footnote>
  <w:footnote w:id="2">
    <w:p w14:paraId="658A057F" w14:textId="77777777" w:rsidR="0068205E" w:rsidRDefault="0068205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335B9"/>
    <w:multiLevelType w:val="multilevel"/>
    <w:tmpl w:val="6FB03714"/>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1">
    <w:nsid w:val="3A1A30C3"/>
    <w:multiLevelType w:val="multilevel"/>
    <w:tmpl w:val="C212C6C6"/>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2">
    <w:nsid w:val="642E7D27"/>
    <w:multiLevelType w:val="multilevel"/>
    <w:tmpl w:val="04301608"/>
    <w:lvl w:ilvl="0">
      <w:start w:val="1"/>
      <w:numFmt w:val="bullet"/>
      <w:lvlText w:val="●"/>
      <w:lvlJc w:val="right"/>
      <w:pPr>
        <w:ind w:left="720" w:firstLine="360"/>
      </w:pPr>
      <w:rPr>
        <w:rFonts w:ascii="Arial" w:eastAsia="Arial" w:hAnsi="Arial" w:cs="Arial"/>
        <w:b w:val="0"/>
        <w:i w:val="0"/>
        <w:smallCaps w:val="0"/>
        <w:strike w:val="0"/>
        <w:color w:val="000000"/>
        <w:sz w:val="28"/>
        <w:szCs w:val="28"/>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3">
    <w:nsid w:val="7D672084"/>
    <w:multiLevelType w:val="multilevel"/>
    <w:tmpl w:val="60DA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ph Allen">
    <w15:presenceInfo w15:providerId="Windows Live" w15:userId="16bcbd331bbb9a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trackRevisions/>
  <w:doNotTrackMov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35FFD"/>
    <w:rsid w:val="000138D1"/>
    <w:rsid w:val="000201AA"/>
    <w:rsid w:val="00036A12"/>
    <w:rsid w:val="00041776"/>
    <w:rsid w:val="00045542"/>
    <w:rsid w:val="00052054"/>
    <w:rsid w:val="00073FE4"/>
    <w:rsid w:val="00081ACE"/>
    <w:rsid w:val="00081CC2"/>
    <w:rsid w:val="00086621"/>
    <w:rsid w:val="000938DB"/>
    <w:rsid w:val="000A0B20"/>
    <w:rsid w:val="000A5B5A"/>
    <w:rsid w:val="000B6C2D"/>
    <w:rsid w:val="000C0C12"/>
    <w:rsid w:val="000C567B"/>
    <w:rsid w:val="000D01C4"/>
    <w:rsid w:val="000D0756"/>
    <w:rsid w:val="000D41B5"/>
    <w:rsid w:val="000D61D9"/>
    <w:rsid w:val="000D6792"/>
    <w:rsid w:val="000E2690"/>
    <w:rsid w:val="000E399C"/>
    <w:rsid w:val="000E4C31"/>
    <w:rsid w:val="000F0EA1"/>
    <w:rsid w:val="000F2F51"/>
    <w:rsid w:val="000F45D2"/>
    <w:rsid w:val="00101484"/>
    <w:rsid w:val="00104E3D"/>
    <w:rsid w:val="00113449"/>
    <w:rsid w:val="00116E13"/>
    <w:rsid w:val="0012480C"/>
    <w:rsid w:val="001249AE"/>
    <w:rsid w:val="00137EAF"/>
    <w:rsid w:val="00140EF4"/>
    <w:rsid w:val="0014181E"/>
    <w:rsid w:val="001510F7"/>
    <w:rsid w:val="001552C5"/>
    <w:rsid w:val="001570A1"/>
    <w:rsid w:val="001637BB"/>
    <w:rsid w:val="00175359"/>
    <w:rsid w:val="00177217"/>
    <w:rsid w:val="001848B1"/>
    <w:rsid w:val="00184A30"/>
    <w:rsid w:val="00184B6E"/>
    <w:rsid w:val="00185349"/>
    <w:rsid w:val="00191DB8"/>
    <w:rsid w:val="00192577"/>
    <w:rsid w:val="00194C6A"/>
    <w:rsid w:val="00195DBA"/>
    <w:rsid w:val="00196673"/>
    <w:rsid w:val="00197282"/>
    <w:rsid w:val="001A51BB"/>
    <w:rsid w:val="001B0231"/>
    <w:rsid w:val="001B5B3C"/>
    <w:rsid w:val="001B7985"/>
    <w:rsid w:val="001C17F4"/>
    <w:rsid w:val="001C5F6E"/>
    <w:rsid w:val="001F1467"/>
    <w:rsid w:val="001F186C"/>
    <w:rsid w:val="00203340"/>
    <w:rsid w:val="00205AC2"/>
    <w:rsid w:val="00211A43"/>
    <w:rsid w:val="00211F66"/>
    <w:rsid w:val="00212F7C"/>
    <w:rsid w:val="0021768D"/>
    <w:rsid w:val="002204CC"/>
    <w:rsid w:val="00222B54"/>
    <w:rsid w:val="00226CF4"/>
    <w:rsid w:val="002307DD"/>
    <w:rsid w:val="00237416"/>
    <w:rsid w:val="0024331F"/>
    <w:rsid w:val="002477AC"/>
    <w:rsid w:val="0024783A"/>
    <w:rsid w:val="00253215"/>
    <w:rsid w:val="00255BE2"/>
    <w:rsid w:val="002643B1"/>
    <w:rsid w:val="00270B75"/>
    <w:rsid w:val="002711B3"/>
    <w:rsid w:val="00271C44"/>
    <w:rsid w:val="00272A2B"/>
    <w:rsid w:val="002845A8"/>
    <w:rsid w:val="002A4831"/>
    <w:rsid w:val="002C5342"/>
    <w:rsid w:val="002C7180"/>
    <w:rsid w:val="002D7902"/>
    <w:rsid w:val="002E4F0C"/>
    <w:rsid w:val="002F257C"/>
    <w:rsid w:val="002F2BD0"/>
    <w:rsid w:val="002F49A9"/>
    <w:rsid w:val="002F6447"/>
    <w:rsid w:val="002F6A40"/>
    <w:rsid w:val="002F6DEA"/>
    <w:rsid w:val="002F73C7"/>
    <w:rsid w:val="00303106"/>
    <w:rsid w:val="00304760"/>
    <w:rsid w:val="003139C7"/>
    <w:rsid w:val="00315E35"/>
    <w:rsid w:val="003165A3"/>
    <w:rsid w:val="003168EE"/>
    <w:rsid w:val="00321CEC"/>
    <w:rsid w:val="0032540D"/>
    <w:rsid w:val="0032697A"/>
    <w:rsid w:val="00326A27"/>
    <w:rsid w:val="003300CE"/>
    <w:rsid w:val="003422EA"/>
    <w:rsid w:val="00344AD8"/>
    <w:rsid w:val="0034514D"/>
    <w:rsid w:val="0035369A"/>
    <w:rsid w:val="00355D42"/>
    <w:rsid w:val="0036321B"/>
    <w:rsid w:val="00374BEC"/>
    <w:rsid w:val="003775A8"/>
    <w:rsid w:val="00383175"/>
    <w:rsid w:val="003865D9"/>
    <w:rsid w:val="00386810"/>
    <w:rsid w:val="003919D6"/>
    <w:rsid w:val="0039442A"/>
    <w:rsid w:val="003A402C"/>
    <w:rsid w:val="003C3DAB"/>
    <w:rsid w:val="003C4D03"/>
    <w:rsid w:val="003D133A"/>
    <w:rsid w:val="003E03FB"/>
    <w:rsid w:val="003E11FF"/>
    <w:rsid w:val="003E1A2D"/>
    <w:rsid w:val="003F04CB"/>
    <w:rsid w:val="00401D86"/>
    <w:rsid w:val="00405849"/>
    <w:rsid w:val="004115C3"/>
    <w:rsid w:val="00411E1A"/>
    <w:rsid w:val="00414F70"/>
    <w:rsid w:val="00423815"/>
    <w:rsid w:val="004247D4"/>
    <w:rsid w:val="00441C73"/>
    <w:rsid w:val="00441F5C"/>
    <w:rsid w:val="004421F8"/>
    <w:rsid w:val="0044767C"/>
    <w:rsid w:val="00451646"/>
    <w:rsid w:val="004520DD"/>
    <w:rsid w:val="00452410"/>
    <w:rsid w:val="00455E85"/>
    <w:rsid w:val="004641E7"/>
    <w:rsid w:val="0047138D"/>
    <w:rsid w:val="004721EB"/>
    <w:rsid w:val="00473326"/>
    <w:rsid w:val="004765F7"/>
    <w:rsid w:val="0047712C"/>
    <w:rsid w:val="004850A3"/>
    <w:rsid w:val="00491495"/>
    <w:rsid w:val="00493016"/>
    <w:rsid w:val="00495598"/>
    <w:rsid w:val="004A59E0"/>
    <w:rsid w:val="004B1AB3"/>
    <w:rsid w:val="004B24CE"/>
    <w:rsid w:val="004C10F9"/>
    <w:rsid w:val="004C42AD"/>
    <w:rsid w:val="004E0624"/>
    <w:rsid w:val="004E2AD5"/>
    <w:rsid w:val="004E49A5"/>
    <w:rsid w:val="004F1E9D"/>
    <w:rsid w:val="004F226E"/>
    <w:rsid w:val="004F40CD"/>
    <w:rsid w:val="00504448"/>
    <w:rsid w:val="005063C4"/>
    <w:rsid w:val="00511A75"/>
    <w:rsid w:val="005148A4"/>
    <w:rsid w:val="0052721A"/>
    <w:rsid w:val="00535FFD"/>
    <w:rsid w:val="00537862"/>
    <w:rsid w:val="00552167"/>
    <w:rsid w:val="0055550F"/>
    <w:rsid w:val="00562C8E"/>
    <w:rsid w:val="00565C1A"/>
    <w:rsid w:val="00581D1E"/>
    <w:rsid w:val="005831D6"/>
    <w:rsid w:val="005977B0"/>
    <w:rsid w:val="005B0B9A"/>
    <w:rsid w:val="005C2B2C"/>
    <w:rsid w:val="005C2DDF"/>
    <w:rsid w:val="005C6821"/>
    <w:rsid w:val="005D6989"/>
    <w:rsid w:val="005F4FD2"/>
    <w:rsid w:val="00612A93"/>
    <w:rsid w:val="006140A4"/>
    <w:rsid w:val="006220F1"/>
    <w:rsid w:val="006266C0"/>
    <w:rsid w:val="0063695D"/>
    <w:rsid w:val="00642F18"/>
    <w:rsid w:val="00655B03"/>
    <w:rsid w:val="00660293"/>
    <w:rsid w:val="006619AC"/>
    <w:rsid w:val="00666138"/>
    <w:rsid w:val="006672CE"/>
    <w:rsid w:val="00675C26"/>
    <w:rsid w:val="00680967"/>
    <w:rsid w:val="0068205E"/>
    <w:rsid w:val="00682A44"/>
    <w:rsid w:val="006B047F"/>
    <w:rsid w:val="006C18DF"/>
    <w:rsid w:val="006C2A07"/>
    <w:rsid w:val="006C6866"/>
    <w:rsid w:val="006D0E3F"/>
    <w:rsid w:val="006D6DA9"/>
    <w:rsid w:val="006E188C"/>
    <w:rsid w:val="006E2B2D"/>
    <w:rsid w:val="006E2F8C"/>
    <w:rsid w:val="006E641B"/>
    <w:rsid w:val="006F7291"/>
    <w:rsid w:val="007034E4"/>
    <w:rsid w:val="0070378B"/>
    <w:rsid w:val="007050FB"/>
    <w:rsid w:val="0070610C"/>
    <w:rsid w:val="00715308"/>
    <w:rsid w:val="007252EE"/>
    <w:rsid w:val="00727E72"/>
    <w:rsid w:val="007310FA"/>
    <w:rsid w:val="00731E12"/>
    <w:rsid w:val="00743610"/>
    <w:rsid w:val="00743A14"/>
    <w:rsid w:val="0075007A"/>
    <w:rsid w:val="00754ACC"/>
    <w:rsid w:val="007704C5"/>
    <w:rsid w:val="00781342"/>
    <w:rsid w:val="00787C46"/>
    <w:rsid w:val="00793D04"/>
    <w:rsid w:val="00793E39"/>
    <w:rsid w:val="007A2620"/>
    <w:rsid w:val="007A4396"/>
    <w:rsid w:val="007B590F"/>
    <w:rsid w:val="007C3983"/>
    <w:rsid w:val="007C3D87"/>
    <w:rsid w:val="007D1138"/>
    <w:rsid w:val="007D4335"/>
    <w:rsid w:val="007D7FF3"/>
    <w:rsid w:val="007E0DD7"/>
    <w:rsid w:val="007E4947"/>
    <w:rsid w:val="007F2676"/>
    <w:rsid w:val="007F43BA"/>
    <w:rsid w:val="00805376"/>
    <w:rsid w:val="00813FBA"/>
    <w:rsid w:val="0082068F"/>
    <w:rsid w:val="00820BAF"/>
    <w:rsid w:val="00826BA9"/>
    <w:rsid w:val="008374C4"/>
    <w:rsid w:val="00840245"/>
    <w:rsid w:val="008411DC"/>
    <w:rsid w:val="0084704E"/>
    <w:rsid w:val="008518EE"/>
    <w:rsid w:val="008545C6"/>
    <w:rsid w:val="00855D9D"/>
    <w:rsid w:val="008639B2"/>
    <w:rsid w:val="008666D6"/>
    <w:rsid w:val="00867597"/>
    <w:rsid w:val="0087131A"/>
    <w:rsid w:val="0087305A"/>
    <w:rsid w:val="008849DC"/>
    <w:rsid w:val="008954D4"/>
    <w:rsid w:val="00897222"/>
    <w:rsid w:val="008A6364"/>
    <w:rsid w:val="008C2249"/>
    <w:rsid w:val="008C3F7C"/>
    <w:rsid w:val="008C4AE4"/>
    <w:rsid w:val="008C56F9"/>
    <w:rsid w:val="008C5DFB"/>
    <w:rsid w:val="008D7491"/>
    <w:rsid w:val="008E7CFF"/>
    <w:rsid w:val="00907A13"/>
    <w:rsid w:val="00917DF2"/>
    <w:rsid w:val="009259FB"/>
    <w:rsid w:val="0093122C"/>
    <w:rsid w:val="00933B81"/>
    <w:rsid w:val="0093649C"/>
    <w:rsid w:val="00941AF7"/>
    <w:rsid w:val="00951719"/>
    <w:rsid w:val="00951F62"/>
    <w:rsid w:val="00970D53"/>
    <w:rsid w:val="00971A56"/>
    <w:rsid w:val="00990C45"/>
    <w:rsid w:val="00992535"/>
    <w:rsid w:val="00992962"/>
    <w:rsid w:val="009929BD"/>
    <w:rsid w:val="00992EFC"/>
    <w:rsid w:val="00995827"/>
    <w:rsid w:val="00995869"/>
    <w:rsid w:val="00996B06"/>
    <w:rsid w:val="009A2A35"/>
    <w:rsid w:val="009A467D"/>
    <w:rsid w:val="009A7296"/>
    <w:rsid w:val="009B6BC4"/>
    <w:rsid w:val="009D278D"/>
    <w:rsid w:val="009D6D45"/>
    <w:rsid w:val="009E0811"/>
    <w:rsid w:val="009E1591"/>
    <w:rsid w:val="009F4EC4"/>
    <w:rsid w:val="00A07E94"/>
    <w:rsid w:val="00A10D94"/>
    <w:rsid w:val="00A376DF"/>
    <w:rsid w:val="00A57AF4"/>
    <w:rsid w:val="00A61F8D"/>
    <w:rsid w:val="00A645DE"/>
    <w:rsid w:val="00A66A6A"/>
    <w:rsid w:val="00A74FAA"/>
    <w:rsid w:val="00A85BE7"/>
    <w:rsid w:val="00A85DBB"/>
    <w:rsid w:val="00A86259"/>
    <w:rsid w:val="00A87CF3"/>
    <w:rsid w:val="00A90517"/>
    <w:rsid w:val="00A915B2"/>
    <w:rsid w:val="00A941E7"/>
    <w:rsid w:val="00AA0133"/>
    <w:rsid w:val="00AA5784"/>
    <w:rsid w:val="00AB04CF"/>
    <w:rsid w:val="00AB14A0"/>
    <w:rsid w:val="00AB1969"/>
    <w:rsid w:val="00AB3692"/>
    <w:rsid w:val="00AC0D50"/>
    <w:rsid w:val="00AC217B"/>
    <w:rsid w:val="00AC2D78"/>
    <w:rsid w:val="00AC385D"/>
    <w:rsid w:val="00AD0697"/>
    <w:rsid w:val="00AD0D58"/>
    <w:rsid w:val="00AD2FA5"/>
    <w:rsid w:val="00AD35B0"/>
    <w:rsid w:val="00AD4817"/>
    <w:rsid w:val="00AF0E76"/>
    <w:rsid w:val="00B14370"/>
    <w:rsid w:val="00B233B9"/>
    <w:rsid w:val="00B257C3"/>
    <w:rsid w:val="00B2700D"/>
    <w:rsid w:val="00B32591"/>
    <w:rsid w:val="00B3449D"/>
    <w:rsid w:val="00B4142C"/>
    <w:rsid w:val="00B528DA"/>
    <w:rsid w:val="00B64C37"/>
    <w:rsid w:val="00B655E8"/>
    <w:rsid w:val="00B66D82"/>
    <w:rsid w:val="00B72727"/>
    <w:rsid w:val="00B72A4F"/>
    <w:rsid w:val="00B81DB9"/>
    <w:rsid w:val="00B84D19"/>
    <w:rsid w:val="00B87E38"/>
    <w:rsid w:val="00B95F65"/>
    <w:rsid w:val="00BC0B98"/>
    <w:rsid w:val="00BC311C"/>
    <w:rsid w:val="00BC368E"/>
    <w:rsid w:val="00BC51B1"/>
    <w:rsid w:val="00BD719A"/>
    <w:rsid w:val="00BE70BB"/>
    <w:rsid w:val="00C073A5"/>
    <w:rsid w:val="00C12A58"/>
    <w:rsid w:val="00C1400A"/>
    <w:rsid w:val="00C22873"/>
    <w:rsid w:val="00C37C37"/>
    <w:rsid w:val="00C512BF"/>
    <w:rsid w:val="00C534CC"/>
    <w:rsid w:val="00C73138"/>
    <w:rsid w:val="00C86333"/>
    <w:rsid w:val="00C92870"/>
    <w:rsid w:val="00C97299"/>
    <w:rsid w:val="00CA0AC7"/>
    <w:rsid w:val="00CA29D3"/>
    <w:rsid w:val="00CA3674"/>
    <w:rsid w:val="00CA3A34"/>
    <w:rsid w:val="00CB2C6E"/>
    <w:rsid w:val="00CB69AF"/>
    <w:rsid w:val="00CC1A6A"/>
    <w:rsid w:val="00CC6E3E"/>
    <w:rsid w:val="00CD3CB0"/>
    <w:rsid w:val="00CD60CC"/>
    <w:rsid w:val="00CE08A5"/>
    <w:rsid w:val="00CE0ACB"/>
    <w:rsid w:val="00CF4B6B"/>
    <w:rsid w:val="00D031B8"/>
    <w:rsid w:val="00D12C55"/>
    <w:rsid w:val="00D13D02"/>
    <w:rsid w:val="00D22941"/>
    <w:rsid w:val="00D2377F"/>
    <w:rsid w:val="00D2528F"/>
    <w:rsid w:val="00D27558"/>
    <w:rsid w:val="00D402A4"/>
    <w:rsid w:val="00D42DCF"/>
    <w:rsid w:val="00D45BC8"/>
    <w:rsid w:val="00D60095"/>
    <w:rsid w:val="00D626C9"/>
    <w:rsid w:val="00D64417"/>
    <w:rsid w:val="00D64BB2"/>
    <w:rsid w:val="00D65C24"/>
    <w:rsid w:val="00D669C6"/>
    <w:rsid w:val="00D71EC9"/>
    <w:rsid w:val="00D74DE4"/>
    <w:rsid w:val="00D80CC9"/>
    <w:rsid w:val="00D80CF7"/>
    <w:rsid w:val="00D852E5"/>
    <w:rsid w:val="00D86041"/>
    <w:rsid w:val="00D87B7E"/>
    <w:rsid w:val="00D927D6"/>
    <w:rsid w:val="00D92BD6"/>
    <w:rsid w:val="00DA6C76"/>
    <w:rsid w:val="00DB4924"/>
    <w:rsid w:val="00DB659C"/>
    <w:rsid w:val="00DC1191"/>
    <w:rsid w:val="00DC71F8"/>
    <w:rsid w:val="00DD4D83"/>
    <w:rsid w:val="00DE1A5C"/>
    <w:rsid w:val="00DF23E6"/>
    <w:rsid w:val="00DF38D6"/>
    <w:rsid w:val="00E00592"/>
    <w:rsid w:val="00E01B5E"/>
    <w:rsid w:val="00E01DD2"/>
    <w:rsid w:val="00E043C1"/>
    <w:rsid w:val="00E05F81"/>
    <w:rsid w:val="00E26FA4"/>
    <w:rsid w:val="00E31FC0"/>
    <w:rsid w:val="00E34D04"/>
    <w:rsid w:val="00E436FC"/>
    <w:rsid w:val="00E56B34"/>
    <w:rsid w:val="00E61344"/>
    <w:rsid w:val="00E6732F"/>
    <w:rsid w:val="00E80E63"/>
    <w:rsid w:val="00E90EBE"/>
    <w:rsid w:val="00E95F95"/>
    <w:rsid w:val="00EA407B"/>
    <w:rsid w:val="00EC0315"/>
    <w:rsid w:val="00EE60D6"/>
    <w:rsid w:val="00F0776E"/>
    <w:rsid w:val="00F131DF"/>
    <w:rsid w:val="00F15482"/>
    <w:rsid w:val="00F16364"/>
    <w:rsid w:val="00F20AE9"/>
    <w:rsid w:val="00F24EA2"/>
    <w:rsid w:val="00F25D1E"/>
    <w:rsid w:val="00F2783E"/>
    <w:rsid w:val="00F30A29"/>
    <w:rsid w:val="00F3515E"/>
    <w:rsid w:val="00F531EA"/>
    <w:rsid w:val="00F53DC2"/>
    <w:rsid w:val="00F54778"/>
    <w:rsid w:val="00F549B9"/>
    <w:rsid w:val="00F54A15"/>
    <w:rsid w:val="00F61FD4"/>
    <w:rsid w:val="00F630F0"/>
    <w:rsid w:val="00F655C8"/>
    <w:rsid w:val="00F70923"/>
    <w:rsid w:val="00F7119C"/>
    <w:rsid w:val="00F7200D"/>
    <w:rsid w:val="00F75A74"/>
    <w:rsid w:val="00F835C3"/>
    <w:rsid w:val="00F83B88"/>
    <w:rsid w:val="00F85A18"/>
    <w:rsid w:val="00F9795A"/>
    <w:rsid w:val="00FA31EE"/>
    <w:rsid w:val="00FA3395"/>
    <w:rsid w:val="00FA5D1E"/>
    <w:rsid w:val="00FB1BC9"/>
    <w:rsid w:val="00FB567A"/>
    <w:rsid w:val="00FB5A6B"/>
    <w:rsid w:val="00FC122D"/>
    <w:rsid w:val="00FC7DA1"/>
    <w:rsid w:val="00FD1E51"/>
    <w:rsid w:val="00FD2D86"/>
    <w:rsid w:val="00FD4EBF"/>
    <w:rsid w:val="00FE140C"/>
    <w:rsid w:val="00FE75F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0A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A07"/>
  </w:style>
  <w:style w:type="paragraph" w:styleId="Heading1">
    <w:name w:val="heading 1"/>
    <w:basedOn w:val="Normal1"/>
    <w:next w:val="Normal1"/>
    <w:rsid w:val="006C2A07"/>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6C2A07"/>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6C2A07"/>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6C2A07"/>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C2A07"/>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C2A07"/>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C2A07"/>
  </w:style>
  <w:style w:type="paragraph" w:styleId="Title">
    <w:name w:val="Title"/>
    <w:basedOn w:val="Normal1"/>
    <w:next w:val="Normal1"/>
    <w:rsid w:val="006C2A07"/>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6C2A07"/>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6C2A07"/>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6C2A07"/>
    <w:pPr>
      <w:spacing w:line="240" w:lineRule="auto"/>
    </w:pPr>
    <w:rPr>
      <w:sz w:val="24"/>
      <w:szCs w:val="24"/>
    </w:rPr>
  </w:style>
  <w:style w:type="character" w:customStyle="1" w:styleId="CommentTextChar">
    <w:name w:val="Comment Text Char"/>
    <w:basedOn w:val="DefaultParagraphFont"/>
    <w:link w:val="CommentText"/>
    <w:uiPriority w:val="99"/>
    <w:rsid w:val="006C2A07"/>
    <w:rPr>
      <w:sz w:val="24"/>
      <w:szCs w:val="24"/>
    </w:rPr>
  </w:style>
  <w:style w:type="character" w:styleId="CommentReference">
    <w:name w:val="annotation reference"/>
    <w:basedOn w:val="DefaultParagraphFont"/>
    <w:uiPriority w:val="99"/>
    <w:semiHidden/>
    <w:unhideWhenUsed/>
    <w:rsid w:val="006C2A07"/>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 w:type="character" w:styleId="FollowedHyperlink">
    <w:name w:val="FollowedHyperlink"/>
    <w:basedOn w:val="DefaultParagraphFont"/>
    <w:uiPriority w:val="99"/>
    <w:semiHidden/>
    <w:unhideWhenUsed/>
    <w:rsid w:val="000F0EA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2296">
      <w:bodyDiv w:val="1"/>
      <w:marLeft w:val="0"/>
      <w:marRight w:val="0"/>
      <w:marTop w:val="0"/>
      <w:marBottom w:val="0"/>
      <w:divBdr>
        <w:top w:val="none" w:sz="0" w:space="0" w:color="auto"/>
        <w:left w:val="none" w:sz="0" w:space="0" w:color="auto"/>
        <w:bottom w:val="none" w:sz="0" w:space="0" w:color="auto"/>
        <w:right w:val="none" w:sz="0" w:space="0" w:color="auto"/>
      </w:divBdr>
    </w:div>
    <w:div w:id="45032455">
      <w:bodyDiv w:val="1"/>
      <w:marLeft w:val="0"/>
      <w:marRight w:val="0"/>
      <w:marTop w:val="0"/>
      <w:marBottom w:val="0"/>
      <w:divBdr>
        <w:top w:val="none" w:sz="0" w:space="0" w:color="auto"/>
        <w:left w:val="none" w:sz="0" w:space="0" w:color="auto"/>
        <w:bottom w:val="none" w:sz="0" w:space="0" w:color="auto"/>
        <w:right w:val="none" w:sz="0" w:space="0" w:color="auto"/>
      </w:divBdr>
    </w:div>
    <w:div w:id="119151114">
      <w:bodyDiv w:val="1"/>
      <w:marLeft w:val="0"/>
      <w:marRight w:val="0"/>
      <w:marTop w:val="0"/>
      <w:marBottom w:val="0"/>
      <w:divBdr>
        <w:top w:val="none" w:sz="0" w:space="0" w:color="auto"/>
        <w:left w:val="none" w:sz="0" w:space="0" w:color="auto"/>
        <w:bottom w:val="none" w:sz="0" w:space="0" w:color="auto"/>
        <w:right w:val="none" w:sz="0" w:space="0" w:color="auto"/>
      </w:divBdr>
    </w:div>
    <w:div w:id="440953308">
      <w:bodyDiv w:val="1"/>
      <w:marLeft w:val="0"/>
      <w:marRight w:val="0"/>
      <w:marTop w:val="0"/>
      <w:marBottom w:val="0"/>
      <w:divBdr>
        <w:top w:val="none" w:sz="0" w:space="0" w:color="auto"/>
        <w:left w:val="none" w:sz="0" w:space="0" w:color="auto"/>
        <w:bottom w:val="none" w:sz="0" w:space="0" w:color="auto"/>
        <w:right w:val="none" w:sz="0" w:space="0" w:color="auto"/>
      </w:divBdr>
    </w:div>
    <w:div w:id="787312545">
      <w:bodyDiv w:val="1"/>
      <w:marLeft w:val="0"/>
      <w:marRight w:val="0"/>
      <w:marTop w:val="0"/>
      <w:marBottom w:val="0"/>
      <w:divBdr>
        <w:top w:val="none" w:sz="0" w:space="0" w:color="auto"/>
        <w:left w:val="none" w:sz="0" w:space="0" w:color="auto"/>
        <w:bottom w:val="none" w:sz="0" w:space="0" w:color="auto"/>
        <w:right w:val="none" w:sz="0" w:space="0" w:color="auto"/>
      </w:divBdr>
    </w:div>
    <w:div w:id="818039028">
      <w:bodyDiv w:val="1"/>
      <w:marLeft w:val="0"/>
      <w:marRight w:val="0"/>
      <w:marTop w:val="0"/>
      <w:marBottom w:val="0"/>
      <w:divBdr>
        <w:top w:val="none" w:sz="0" w:space="0" w:color="auto"/>
        <w:left w:val="none" w:sz="0" w:space="0" w:color="auto"/>
        <w:bottom w:val="none" w:sz="0" w:space="0" w:color="auto"/>
        <w:right w:val="none" w:sz="0" w:space="0" w:color="auto"/>
      </w:divBdr>
    </w:div>
    <w:div w:id="942372959">
      <w:bodyDiv w:val="1"/>
      <w:marLeft w:val="0"/>
      <w:marRight w:val="0"/>
      <w:marTop w:val="0"/>
      <w:marBottom w:val="0"/>
      <w:divBdr>
        <w:top w:val="none" w:sz="0" w:space="0" w:color="auto"/>
        <w:left w:val="none" w:sz="0" w:space="0" w:color="auto"/>
        <w:bottom w:val="none" w:sz="0" w:space="0" w:color="auto"/>
        <w:right w:val="none" w:sz="0" w:space="0" w:color="auto"/>
      </w:divBdr>
    </w:div>
    <w:div w:id="1037925385">
      <w:bodyDiv w:val="1"/>
      <w:marLeft w:val="0"/>
      <w:marRight w:val="0"/>
      <w:marTop w:val="0"/>
      <w:marBottom w:val="0"/>
      <w:divBdr>
        <w:top w:val="none" w:sz="0" w:space="0" w:color="auto"/>
        <w:left w:val="none" w:sz="0" w:space="0" w:color="auto"/>
        <w:bottom w:val="none" w:sz="0" w:space="0" w:color="auto"/>
        <w:right w:val="none" w:sz="0" w:space="0" w:color="auto"/>
      </w:divBdr>
    </w:div>
    <w:div w:id="1080562133">
      <w:bodyDiv w:val="1"/>
      <w:marLeft w:val="0"/>
      <w:marRight w:val="0"/>
      <w:marTop w:val="0"/>
      <w:marBottom w:val="0"/>
      <w:divBdr>
        <w:top w:val="none" w:sz="0" w:space="0" w:color="auto"/>
        <w:left w:val="none" w:sz="0" w:space="0" w:color="auto"/>
        <w:bottom w:val="none" w:sz="0" w:space="0" w:color="auto"/>
        <w:right w:val="none" w:sz="0" w:space="0" w:color="auto"/>
      </w:divBdr>
    </w:div>
    <w:div w:id="1305311407">
      <w:bodyDiv w:val="1"/>
      <w:marLeft w:val="0"/>
      <w:marRight w:val="0"/>
      <w:marTop w:val="0"/>
      <w:marBottom w:val="0"/>
      <w:divBdr>
        <w:top w:val="none" w:sz="0" w:space="0" w:color="auto"/>
        <w:left w:val="none" w:sz="0" w:space="0" w:color="auto"/>
        <w:bottom w:val="none" w:sz="0" w:space="0" w:color="auto"/>
        <w:right w:val="none" w:sz="0" w:space="0" w:color="auto"/>
      </w:divBdr>
    </w:div>
    <w:div w:id="1363818428">
      <w:bodyDiv w:val="1"/>
      <w:marLeft w:val="0"/>
      <w:marRight w:val="0"/>
      <w:marTop w:val="0"/>
      <w:marBottom w:val="0"/>
      <w:divBdr>
        <w:top w:val="none" w:sz="0" w:space="0" w:color="auto"/>
        <w:left w:val="none" w:sz="0" w:space="0" w:color="auto"/>
        <w:bottom w:val="none" w:sz="0" w:space="0" w:color="auto"/>
        <w:right w:val="none" w:sz="0" w:space="0" w:color="auto"/>
      </w:divBdr>
    </w:div>
    <w:div w:id="1391886115">
      <w:bodyDiv w:val="1"/>
      <w:marLeft w:val="0"/>
      <w:marRight w:val="0"/>
      <w:marTop w:val="0"/>
      <w:marBottom w:val="0"/>
      <w:divBdr>
        <w:top w:val="none" w:sz="0" w:space="0" w:color="auto"/>
        <w:left w:val="none" w:sz="0" w:space="0" w:color="auto"/>
        <w:bottom w:val="none" w:sz="0" w:space="0" w:color="auto"/>
        <w:right w:val="none" w:sz="0" w:space="0" w:color="auto"/>
      </w:divBdr>
    </w:div>
    <w:div w:id="1486048090">
      <w:bodyDiv w:val="1"/>
      <w:marLeft w:val="0"/>
      <w:marRight w:val="0"/>
      <w:marTop w:val="0"/>
      <w:marBottom w:val="0"/>
      <w:divBdr>
        <w:top w:val="none" w:sz="0" w:space="0" w:color="auto"/>
        <w:left w:val="none" w:sz="0" w:space="0" w:color="auto"/>
        <w:bottom w:val="none" w:sz="0" w:space="0" w:color="auto"/>
        <w:right w:val="none" w:sz="0" w:space="0" w:color="auto"/>
      </w:divBdr>
    </w:div>
    <w:div w:id="1553880406">
      <w:bodyDiv w:val="1"/>
      <w:marLeft w:val="0"/>
      <w:marRight w:val="0"/>
      <w:marTop w:val="0"/>
      <w:marBottom w:val="0"/>
      <w:divBdr>
        <w:top w:val="none" w:sz="0" w:space="0" w:color="auto"/>
        <w:left w:val="none" w:sz="0" w:space="0" w:color="auto"/>
        <w:bottom w:val="none" w:sz="0" w:space="0" w:color="auto"/>
        <w:right w:val="none" w:sz="0" w:space="0" w:color="auto"/>
      </w:divBdr>
    </w:div>
    <w:div w:id="1571690659">
      <w:bodyDiv w:val="1"/>
      <w:marLeft w:val="0"/>
      <w:marRight w:val="0"/>
      <w:marTop w:val="0"/>
      <w:marBottom w:val="0"/>
      <w:divBdr>
        <w:top w:val="none" w:sz="0" w:space="0" w:color="auto"/>
        <w:left w:val="none" w:sz="0" w:space="0" w:color="auto"/>
        <w:bottom w:val="none" w:sz="0" w:space="0" w:color="auto"/>
        <w:right w:val="none" w:sz="0" w:space="0" w:color="auto"/>
      </w:divBdr>
    </w:div>
    <w:div w:id="1625575375">
      <w:bodyDiv w:val="1"/>
      <w:marLeft w:val="0"/>
      <w:marRight w:val="0"/>
      <w:marTop w:val="0"/>
      <w:marBottom w:val="0"/>
      <w:divBdr>
        <w:top w:val="none" w:sz="0" w:space="0" w:color="auto"/>
        <w:left w:val="none" w:sz="0" w:space="0" w:color="auto"/>
        <w:bottom w:val="none" w:sz="0" w:space="0" w:color="auto"/>
        <w:right w:val="none" w:sz="0" w:space="0" w:color="auto"/>
      </w:divBdr>
    </w:div>
    <w:div w:id="2110659954">
      <w:bodyDiv w:val="1"/>
      <w:marLeft w:val="0"/>
      <w:marRight w:val="0"/>
      <w:marTop w:val="0"/>
      <w:marBottom w:val="0"/>
      <w:divBdr>
        <w:top w:val="none" w:sz="0" w:space="0" w:color="auto"/>
        <w:left w:val="none" w:sz="0" w:space="0" w:color="auto"/>
        <w:bottom w:val="none" w:sz="0" w:space="0" w:color="auto"/>
        <w:right w:val="none" w:sz="0" w:space="0" w:color="auto"/>
      </w:divBdr>
    </w:div>
    <w:div w:id="214041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s://en.wikipedia.org/wiki/Digital_signal" TargetMode="External"/><Relationship Id="rId2" Type="http://schemas.openxmlformats.org/officeDocument/2006/relationships/hyperlink" Target="https://www.st-andrews.ac.uk/~www_pa/Scots_Guide/info/signals/digital/digital.htm" TargetMode="External"/></Relationship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image" Target="media/image7.png"/><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25" Type="http://schemas.microsoft.com/office/2011/relationships/commentsExtended" Target="commentsExtended.xml"/><Relationship Id="rId10" Type="http://schemas.openxmlformats.org/officeDocument/2006/relationships/hyperlink" Target="https://www.whitehouse.gov/sites/default/files/National_Strategy_for_Biosurveillance_July_2012.pdf" TargetMode="External"/><Relationship Id="rId11" Type="http://schemas.openxmlformats.org/officeDocument/2006/relationships/hyperlink" Target="https://www.whitehouse.gov/sites/default/files/National_Strategy_for_Biosurveillance_July_2012.pdf" TargetMode="External"/><Relationship Id="rId12" Type="http://schemas.openxmlformats.org/officeDocument/2006/relationships/hyperlink" Target="http://naccho.org/topics/emergency/biosurveillance/index.cfm" TargetMode="External"/><Relationship Id="rId13" Type="http://schemas.openxmlformats.org/officeDocument/2006/relationships/hyperlink" Target="http://www.bloomberg.com/news/articles/2015-02-18/u-s-health-care-spending-is-on-the-rise-again"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C629E-8389-F348-B28C-D62DC6C43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20</Pages>
  <Words>5201</Words>
  <Characters>29650</Characters>
  <Application>Microsoft Macintosh Word</Application>
  <DocSecurity>0</DocSecurity>
  <Lines>247</Lines>
  <Paragraphs>69</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Title: Biosurveillance Surveillance</vt:lpstr>
      <vt:lpstr/>
      <vt:lpstr>Keywords: biosurveillance, infectious disease surveillance, disease detection, o</vt:lpstr>
      <vt:lpstr/>
      <vt:lpstr/>
      <vt:lpstr>ABSTRACT</vt:lpstr>
      <vt:lpstr>INTRODUCTION</vt:lpstr>
      <vt:lpstr>METHODS</vt:lpstr>
      <vt:lpstr>Operational Definitions</vt:lpstr>
      <vt:lpstr>Biosurveillance System					</vt:lpstr>
      <vt:lpstr>Traditional Surveillance</vt:lpstr>
      <vt:lpstr>Syndromic Surveillance</vt:lpstr>
      <vt:lpstr>Data</vt:lpstr>
      <vt:lpstr>Systematic data collection was used to identify and catalogue local, regional, a</vt:lpstr>
      <vt:lpstr>Analysis</vt:lpstr>
      <vt:lpstr>RESULTS</vt:lpstr>
      <vt:lpstr>DISCUSSION</vt:lpstr>
      <vt:lpstr>Creation &amp; Termination</vt:lpstr>
      <vt:lpstr>Syndromic Surveillance</vt:lpstr>
      <vt:lpstr>Geographic Analysis</vt:lpstr>
      <vt:lpstr>Biosurveillance Ownership</vt:lpstr>
      <vt:lpstr>One Health</vt:lpstr>
      <vt:lpstr>CONCLUSION</vt:lpstr>
      <vt:lpstr>REFERENCES</vt:lpstr>
      <vt:lpstr>Tables and Figures:</vt:lpstr>
      <vt:lpstr>Figure 2. The ownership biosurveillance systems by ownership class.</vt:lpstr>
      <vt:lpstr>Figure 4. The number of active biosurveillance systems over time.</vt:lpstr>
      <vt:lpstr>Figure 5. The amount of biosurveillance systems by entity class over time.</vt:lpstr>
    </vt:vector>
  </TitlesOfParts>
  <Company>Ecohelth Alliance</Company>
  <LinksUpToDate>false</LinksUpToDate>
  <CharactersWithSpaces>34782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 Whiting</dc:creator>
  <cp:keywords/>
  <dc:description/>
  <cp:lastModifiedBy>Andrew Huff</cp:lastModifiedBy>
  <cp:revision>41</cp:revision>
  <cp:lastPrinted>2015-11-10T22:07:00Z</cp:lastPrinted>
  <dcterms:created xsi:type="dcterms:W3CDTF">2015-12-03T01:51:00Z</dcterms:created>
  <dcterms:modified xsi:type="dcterms:W3CDTF">2015-12-14T16:11:00Z</dcterms:modified>
</cp:coreProperties>
</file>